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6E72A7F4" w14:textId="77777777" w:rsidR="003E4CCB" w:rsidRPr="00347388" w:rsidDel="002244BF" w:rsidRDefault="003E4CCB" w:rsidP="003E4CCB">
      <w:pPr>
        <w:rPr>
          <w:del w:id="1" w:author="Autor"/>
          <w:rFonts w:cs="Arial"/>
          <w:b/>
          <w:sz w:val="28"/>
          <w:lang w:eastAsia="cs-CZ"/>
        </w:rPr>
      </w:pPr>
    </w:p>
    <w:p w14:paraId="3FA22F8E" w14:textId="349395FC" w:rsidR="003E4CCB" w:rsidRPr="00347388" w:rsidRDefault="006B41BD" w:rsidP="003E4CCB">
      <w:pPr>
        <w:spacing w:line="360" w:lineRule="auto"/>
        <w:rPr>
          <w:rFonts w:cs="Arial"/>
          <w:sz w:val="20"/>
          <w:lang w:eastAsia="cs-CZ"/>
        </w:rPr>
      </w:pPr>
      <w:ins w:id="2" w:author="Autor">
        <w:r w:rsidRPr="008F2822">
          <w:t>Predkladá</w:t>
        </w:r>
      </w:ins>
      <w:del w:id="3" w:author="Autor">
        <w:r w:rsidR="003E4CCB" w:rsidRPr="00347388" w:rsidDel="006B41BD">
          <w:rPr>
            <w:rFonts w:cs="Arial"/>
            <w:sz w:val="20"/>
            <w:lang w:eastAsia="cs-CZ"/>
          </w:rPr>
          <w:delText>Vypracoval</w:delText>
        </w:r>
      </w:del>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2C1CEC4D"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4" w:author="Autor">
        <w:r w:rsidR="004327C6" w:rsidDel="00EB09E1">
          <w:rPr>
            <w:rFonts w:cs="Arial"/>
            <w:sz w:val="20"/>
            <w:lang w:eastAsia="cs-CZ"/>
          </w:rPr>
          <w:delText>06</w:delText>
        </w:r>
      </w:del>
      <w:ins w:id="5" w:author="Autor">
        <w:r w:rsidR="00EB09E1">
          <w:rPr>
            <w:rFonts w:cs="Arial"/>
            <w:sz w:val="20"/>
            <w:lang w:eastAsia="cs-CZ"/>
          </w:rPr>
          <w:t>17</w:t>
        </w:r>
      </w:ins>
      <w:r w:rsidRPr="00E25071">
        <w:rPr>
          <w:rFonts w:cs="Arial"/>
          <w:sz w:val="20"/>
          <w:lang w:eastAsia="cs-CZ"/>
        </w:rPr>
        <w:t xml:space="preserve">. </w:t>
      </w:r>
      <w:r w:rsidR="00541EA6">
        <w:rPr>
          <w:rFonts w:cs="Arial"/>
          <w:sz w:val="20"/>
          <w:lang w:eastAsia="cs-CZ"/>
        </w:rPr>
        <w:t>0</w:t>
      </w:r>
      <w:del w:id="6" w:author="Autor">
        <w:r w:rsidR="004327C6" w:rsidDel="00EB09E1">
          <w:rPr>
            <w:rFonts w:cs="Arial"/>
            <w:sz w:val="20"/>
            <w:lang w:eastAsia="cs-CZ"/>
          </w:rPr>
          <w:delText>6</w:delText>
        </w:r>
      </w:del>
      <w:ins w:id="7" w:author="Autor">
        <w:r w:rsidR="00EB09E1">
          <w:rPr>
            <w:rFonts w:cs="Arial"/>
            <w:sz w:val="20"/>
            <w:lang w:eastAsia="cs-CZ"/>
          </w:rPr>
          <w:t>7</w:t>
        </w:r>
      </w:ins>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1556B73C" w:rsidR="003E4CCB" w:rsidRPr="00347388" w:rsidRDefault="006B41BD" w:rsidP="003E4CCB">
      <w:pPr>
        <w:tabs>
          <w:tab w:val="left" w:pos="1134"/>
        </w:tabs>
        <w:spacing w:line="360" w:lineRule="auto"/>
        <w:ind w:left="426" w:hanging="426"/>
        <w:rPr>
          <w:rFonts w:cs="Arial"/>
          <w:sz w:val="20"/>
          <w:lang w:eastAsia="cs-CZ"/>
        </w:rPr>
      </w:pPr>
      <w:ins w:id="8" w:author="Autor">
        <w:r>
          <w:t>Schválil</w:t>
        </w:r>
      </w:ins>
      <w:del w:id="9" w:author="Autor">
        <w:r w:rsidR="003E4CCB" w:rsidRPr="00347388" w:rsidDel="006B41BD">
          <w:rPr>
            <w:rFonts w:cs="Arial"/>
            <w:sz w:val="20"/>
            <w:lang w:eastAsia="cs-CZ"/>
          </w:rPr>
          <w:delText>Predkladá</w:delText>
        </w:r>
      </w:del>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4993C327" w:rsidR="003E4CCB" w:rsidRDefault="003E4CCB" w:rsidP="003E4CCB">
      <w:pPr>
        <w:spacing w:line="360" w:lineRule="auto"/>
        <w:rPr>
          <w:ins w:id="10" w:author="Autor"/>
          <w:rFonts w:cs="Arial"/>
          <w:sz w:val="20"/>
          <w:lang w:eastAsia="cs-CZ"/>
        </w:rPr>
      </w:pPr>
      <w:r w:rsidRPr="00347388">
        <w:rPr>
          <w:rFonts w:cs="Arial"/>
          <w:sz w:val="20"/>
          <w:lang w:eastAsia="cs-CZ"/>
        </w:rPr>
        <w:t xml:space="preserve">Dátum: </w:t>
      </w:r>
      <w:del w:id="11" w:author="Autor">
        <w:r w:rsidR="004327C6" w:rsidDel="00EB09E1">
          <w:rPr>
            <w:rFonts w:cs="Arial"/>
            <w:sz w:val="20"/>
            <w:lang w:eastAsia="cs-CZ"/>
          </w:rPr>
          <w:delText>06</w:delText>
        </w:r>
      </w:del>
      <w:ins w:id="12" w:author="Autor">
        <w:r w:rsidR="00EB09E1">
          <w:rPr>
            <w:rFonts w:cs="Arial"/>
            <w:sz w:val="20"/>
            <w:lang w:eastAsia="cs-CZ"/>
          </w:rPr>
          <w:t>17</w:t>
        </w:r>
      </w:ins>
      <w:r w:rsidRPr="00E25071">
        <w:rPr>
          <w:rFonts w:cs="Arial"/>
          <w:sz w:val="20"/>
          <w:lang w:eastAsia="cs-CZ"/>
        </w:rPr>
        <w:t>. </w:t>
      </w:r>
      <w:r w:rsidR="00541EA6" w:rsidRPr="00E25071">
        <w:rPr>
          <w:rFonts w:cs="Arial"/>
          <w:sz w:val="20"/>
          <w:lang w:eastAsia="cs-CZ"/>
        </w:rPr>
        <w:t>0</w:t>
      </w:r>
      <w:del w:id="13" w:author="Autor">
        <w:r w:rsidR="004327C6" w:rsidDel="00EB09E1">
          <w:rPr>
            <w:rFonts w:cs="Arial"/>
            <w:sz w:val="20"/>
            <w:lang w:eastAsia="cs-CZ"/>
          </w:rPr>
          <w:delText>6</w:delText>
        </w:r>
      </w:del>
      <w:ins w:id="14" w:author="Autor">
        <w:r w:rsidR="00EB09E1">
          <w:rPr>
            <w:rFonts w:cs="Arial"/>
            <w:sz w:val="20"/>
            <w:lang w:eastAsia="cs-CZ"/>
          </w:rPr>
          <w:t>7</w:t>
        </w:r>
      </w:ins>
      <w:r w:rsidRPr="00E25071">
        <w:rPr>
          <w:rFonts w:cs="Arial"/>
          <w:sz w:val="20"/>
          <w:lang w:eastAsia="cs-CZ"/>
        </w:rPr>
        <w:t>. 201</w:t>
      </w:r>
      <w:r w:rsidR="00E25071" w:rsidRPr="00E25071">
        <w:rPr>
          <w:rFonts w:cs="Arial"/>
          <w:sz w:val="20"/>
          <w:lang w:eastAsia="cs-CZ"/>
        </w:rPr>
        <w:t>7</w:t>
      </w:r>
    </w:p>
    <w:p w14:paraId="5F5170BB" w14:textId="0B10F7E7" w:rsidR="00140CE3" w:rsidRPr="00347388" w:rsidRDefault="002244BF" w:rsidP="003E4CCB">
      <w:pPr>
        <w:spacing w:line="360" w:lineRule="auto"/>
        <w:rPr>
          <w:rFonts w:cs="Arial"/>
          <w:sz w:val="20"/>
          <w:lang w:eastAsia="cs-CZ"/>
        </w:rPr>
      </w:pPr>
      <w:ins w:id="15" w:author="Autor">
        <w:r>
          <w:t>Schválil</w:t>
        </w:r>
      </w:ins>
    </w:p>
    <w:p w14:paraId="7516BEDB" w14:textId="77262475" w:rsidR="006B41BD" w:rsidRPr="008F2822" w:rsidRDefault="001A3026" w:rsidP="006B41BD">
      <w:pPr>
        <w:tabs>
          <w:tab w:val="left" w:pos="6804"/>
        </w:tabs>
        <w:spacing w:line="360" w:lineRule="auto"/>
        <w:ind w:left="-709"/>
        <w:rPr>
          <w:ins w:id="16" w:author="Autor"/>
        </w:rPr>
      </w:pPr>
      <w:ins w:id="17" w:author="Auto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ins>
    </w:p>
    <w:p w14:paraId="04A4C748" w14:textId="4CCC54A5" w:rsidR="006B41BD" w:rsidRDefault="001A3026" w:rsidP="006B41BD">
      <w:pPr>
        <w:spacing w:line="360" w:lineRule="auto"/>
        <w:ind w:left="-709"/>
        <w:rPr>
          <w:ins w:id="18" w:author="Autor"/>
          <w:rFonts w:cs="Arial"/>
          <w:bCs/>
          <w:szCs w:val="18"/>
        </w:rPr>
      </w:pPr>
      <w:ins w:id="19" w:author="Autor">
        <w:r>
          <w:rPr>
            <w:rFonts w:cs="Arial"/>
            <w:bCs/>
            <w:szCs w:val="18"/>
          </w:rPr>
          <w:t xml:space="preserve">             </w:t>
        </w:r>
        <w:r w:rsidR="006B41BD" w:rsidRPr="00AE2339">
          <w:rPr>
            <w:rFonts w:cs="Arial"/>
            <w:bCs/>
            <w:szCs w:val="18"/>
          </w:rPr>
          <w:t>riaditeľ organizačného odboru</w:t>
        </w:r>
      </w:ins>
    </w:p>
    <w:p w14:paraId="3FB3B4FA" w14:textId="0195734E" w:rsidR="003E4CCB" w:rsidRPr="00347388" w:rsidRDefault="006B41BD" w:rsidP="00140CE3">
      <w:pPr>
        <w:tabs>
          <w:tab w:val="left" w:pos="1134"/>
        </w:tabs>
        <w:spacing w:line="360" w:lineRule="auto"/>
        <w:rPr>
          <w:rFonts w:cs="Arial"/>
          <w:sz w:val="20"/>
          <w:lang w:eastAsia="cs-CZ"/>
        </w:rPr>
      </w:pPr>
      <w:ins w:id="20" w:author="Autor">
        <w:r w:rsidRPr="008F2822">
          <w:t xml:space="preserve">Dátum: </w:t>
        </w:r>
        <w:del w:id="21" w:author="Autor">
          <w:r w:rsidRPr="00140CE3" w:rsidDel="00EB09E1">
            <w:delText>06</w:delText>
          </w:r>
        </w:del>
        <w:r w:rsidR="00EB09E1" w:rsidRPr="00140CE3">
          <w:t>17</w:t>
        </w:r>
        <w:r w:rsidRPr="00140CE3">
          <w:t>. 0</w:t>
        </w:r>
        <w:del w:id="22" w:author="Autor">
          <w:r w:rsidRPr="00140CE3" w:rsidDel="00EB09E1">
            <w:delText>6</w:delText>
          </w:r>
        </w:del>
        <w:r w:rsidR="00EB09E1" w:rsidRPr="00EB09E1">
          <w:t>7</w:t>
        </w:r>
        <w:r>
          <w:t>. 2017</w:t>
        </w:r>
      </w:ins>
    </w:p>
    <w:p w14:paraId="6AC82F76" w14:textId="77777777" w:rsidR="001A3026" w:rsidRDefault="001A3026" w:rsidP="003E4CCB">
      <w:pPr>
        <w:tabs>
          <w:tab w:val="left" w:pos="1134"/>
        </w:tabs>
        <w:spacing w:line="360" w:lineRule="auto"/>
        <w:ind w:left="426" w:hanging="426"/>
        <w:rPr>
          <w:ins w:id="23" w:author="Auto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7227A6C4"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24" w:author="Autor">
        <w:r w:rsidR="004327C6" w:rsidDel="00336A1C">
          <w:rPr>
            <w:rFonts w:cs="Arial"/>
            <w:sz w:val="20"/>
            <w:lang w:eastAsia="cs-CZ"/>
          </w:rPr>
          <w:delText>06</w:delText>
        </w:r>
      </w:del>
      <w:ins w:id="25" w:author="Autor">
        <w:r w:rsidR="00336A1C">
          <w:rPr>
            <w:rFonts w:cs="Arial"/>
            <w:sz w:val="20"/>
            <w:lang w:eastAsia="cs-CZ"/>
          </w:rPr>
          <w:t>17</w:t>
        </w:r>
      </w:ins>
      <w:r w:rsidRPr="00E25071">
        <w:rPr>
          <w:rFonts w:cs="Arial"/>
          <w:sz w:val="20"/>
          <w:lang w:eastAsia="cs-CZ"/>
        </w:rPr>
        <w:t>. </w:t>
      </w:r>
      <w:r w:rsidR="00541EA6" w:rsidRPr="00E25071">
        <w:rPr>
          <w:rFonts w:cs="Arial"/>
          <w:sz w:val="20"/>
          <w:lang w:eastAsia="cs-CZ"/>
        </w:rPr>
        <w:t>0</w:t>
      </w:r>
      <w:del w:id="26" w:author="Autor">
        <w:r w:rsidR="004327C6" w:rsidDel="00336A1C">
          <w:rPr>
            <w:rFonts w:cs="Arial"/>
            <w:sz w:val="20"/>
            <w:lang w:eastAsia="cs-CZ"/>
          </w:rPr>
          <w:delText>6</w:delText>
        </w:r>
      </w:del>
      <w:ins w:id="27" w:author="Autor">
        <w:r w:rsidR="00336A1C">
          <w:rPr>
            <w:rFonts w:cs="Arial"/>
            <w:sz w:val="20"/>
            <w:lang w:eastAsia="cs-CZ"/>
          </w:rPr>
          <w:t>7</w:t>
        </w:r>
      </w:ins>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76F42AE5"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del w:id="28" w:author="Autor">
        <w:r w:rsidR="00541EA6" w:rsidDel="00474A8C">
          <w:rPr>
            <w:rFonts w:cs="Arial"/>
            <w:sz w:val="18"/>
            <w:lang w:eastAsia="cs-CZ"/>
          </w:rPr>
          <w:delText>0</w:delText>
        </w:r>
      </w:del>
      <w:ins w:id="29" w:author="Autor">
        <w:r w:rsidR="00474A8C">
          <w:rPr>
            <w:rFonts w:cs="Arial"/>
            <w:sz w:val="18"/>
            <w:lang w:eastAsia="cs-CZ"/>
          </w:rPr>
          <w:t>1</w:t>
        </w:r>
      </w:ins>
      <w:r w:rsidRPr="00E25071">
        <w:rPr>
          <w:rFonts w:cs="Arial"/>
          <w:sz w:val="18"/>
          <w:lang w:eastAsia="cs-CZ"/>
        </w:rPr>
        <w:t xml:space="preserve">; platnosť od: </w:t>
      </w:r>
      <w:ins w:id="30" w:author="Autor">
        <w:r w:rsidR="00336A1C">
          <w:rPr>
            <w:rFonts w:cs="Arial"/>
            <w:sz w:val="18"/>
            <w:lang w:eastAsia="cs-CZ"/>
          </w:rPr>
          <w:t>17</w:t>
        </w:r>
      </w:ins>
      <w:del w:id="31" w:author="Autor">
        <w:r w:rsidR="004327C6" w:rsidDel="00336A1C">
          <w:rPr>
            <w:rFonts w:cs="Arial"/>
            <w:sz w:val="18"/>
            <w:lang w:eastAsia="cs-CZ"/>
          </w:rPr>
          <w:delText>06</w:delText>
        </w:r>
      </w:del>
      <w:r w:rsidRPr="00E25071">
        <w:rPr>
          <w:rFonts w:cs="Arial"/>
          <w:sz w:val="18"/>
          <w:lang w:eastAsia="cs-CZ"/>
        </w:rPr>
        <w:t xml:space="preserve">. </w:t>
      </w:r>
      <w:r w:rsidR="00541EA6" w:rsidRPr="00E25071">
        <w:rPr>
          <w:rFonts w:cs="Arial"/>
          <w:sz w:val="18"/>
          <w:lang w:eastAsia="cs-CZ"/>
        </w:rPr>
        <w:t>0</w:t>
      </w:r>
      <w:del w:id="32" w:author="Autor">
        <w:r w:rsidR="004327C6" w:rsidDel="00336A1C">
          <w:rPr>
            <w:rFonts w:cs="Arial"/>
            <w:sz w:val="18"/>
            <w:lang w:eastAsia="cs-CZ"/>
          </w:rPr>
          <w:delText>6</w:delText>
        </w:r>
      </w:del>
      <w:ins w:id="33" w:author="Autor">
        <w:r w:rsidR="00336A1C">
          <w:rPr>
            <w:rFonts w:cs="Arial"/>
            <w:sz w:val="18"/>
            <w:lang w:eastAsia="cs-CZ"/>
          </w:rPr>
          <w:t>7</w:t>
        </w:r>
      </w:ins>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del w:id="34" w:author="Autor">
        <w:r w:rsidR="004327C6" w:rsidDel="00336A1C">
          <w:rPr>
            <w:rFonts w:cs="Arial"/>
            <w:sz w:val="18"/>
            <w:lang w:eastAsia="cs-CZ"/>
          </w:rPr>
          <w:delText>06</w:delText>
        </w:r>
      </w:del>
      <w:ins w:id="35" w:author="Autor">
        <w:r w:rsidR="00336A1C">
          <w:rPr>
            <w:rFonts w:cs="Arial"/>
            <w:sz w:val="18"/>
            <w:lang w:eastAsia="cs-CZ"/>
          </w:rPr>
          <w:t>17</w:t>
        </w:r>
      </w:ins>
      <w:r w:rsidRPr="00E25071">
        <w:rPr>
          <w:rFonts w:cs="Arial"/>
          <w:sz w:val="18"/>
          <w:lang w:eastAsia="cs-CZ"/>
        </w:rPr>
        <w:t xml:space="preserve">. </w:t>
      </w:r>
      <w:r w:rsidR="00541EA6" w:rsidRPr="00E25071">
        <w:rPr>
          <w:rFonts w:cs="Arial"/>
          <w:sz w:val="18"/>
          <w:lang w:eastAsia="cs-CZ"/>
        </w:rPr>
        <w:t>0</w:t>
      </w:r>
      <w:del w:id="36" w:author="Autor">
        <w:r w:rsidR="004327C6" w:rsidDel="00336A1C">
          <w:rPr>
            <w:rFonts w:cs="Arial"/>
            <w:sz w:val="18"/>
            <w:lang w:eastAsia="cs-CZ"/>
          </w:rPr>
          <w:delText>6</w:delText>
        </w:r>
      </w:del>
      <w:ins w:id="37" w:author="Autor">
        <w:r w:rsidR="00336A1C">
          <w:rPr>
            <w:rFonts w:cs="Arial"/>
            <w:sz w:val="18"/>
            <w:lang w:eastAsia="cs-CZ"/>
          </w:rPr>
          <w:t>7</w:t>
        </w:r>
      </w:ins>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38"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140CE3">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140CE3">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140CE3">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1EE9C112" w14:textId="21A6B525" w:rsidR="00BF74B6" w:rsidRPr="00E135DC" w:rsidRDefault="00140CE3">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08A090A8" w14:textId="13800EC2" w:rsidR="00BF74B6" w:rsidRPr="00E135DC" w:rsidRDefault="00140CE3">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24</w:t>
        </w:r>
        <w:r w:rsidR="00BF74B6" w:rsidRPr="00E135DC">
          <w:rPr>
            <w:rFonts w:cs="Arial"/>
            <w:noProof/>
            <w:webHidden/>
            <w:sz w:val="19"/>
            <w:szCs w:val="19"/>
          </w:rPr>
          <w:fldChar w:fldCharType="end"/>
        </w:r>
      </w:hyperlink>
    </w:p>
    <w:p w14:paraId="12DA2A97" w14:textId="32C2D270" w:rsidR="00BF74B6" w:rsidRPr="00E135DC" w:rsidRDefault="00140CE3">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26</w:t>
        </w:r>
        <w:r w:rsidR="00BF74B6" w:rsidRPr="00E135DC">
          <w:rPr>
            <w:rFonts w:cs="Arial"/>
            <w:noProof/>
            <w:webHidden/>
            <w:sz w:val="19"/>
            <w:szCs w:val="19"/>
          </w:rPr>
          <w:fldChar w:fldCharType="end"/>
        </w:r>
      </w:hyperlink>
    </w:p>
    <w:p w14:paraId="56A0A71D" w14:textId="770FE1BC"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6C37EF94" w14:textId="3753DB57" w:rsidR="00BF74B6" w:rsidRPr="00E135DC" w:rsidRDefault="00140CE3">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38EEFE1F" w14:textId="27125DC4" w:rsidR="00BF74B6" w:rsidRPr="00E135DC" w:rsidRDefault="00140CE3">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28</w:t>
        </w:r>
        <w:r w:rsidR="00BF74B6" w:rsidRPr="00E135DC">
          <w:rPr>
            <w:rFonts w:cs="Arial"/>
            <w:noProof/>
            <w:webHidden/>
            <w:sz w:val="19"/>
            <w:szCs w:val="19"/>
          </w:rPr>
          <w:fldChar w:fldCharType="end"/>
        </w:r>
      </w:hyperlink>
    </w:p>
    <w:p w14:paraId="4397C0C1" w14:textId="06A3F4C9" w:rsidR="00BF74B6" w:rsidRPr="00E135DC" w:rsidRDefault="00140CE3">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2FCA8F9F" w14:textId="5AF2688F" w:rsidR="00BF74B6" w:rsidRPr="00E135DC" w:rsidRDefault="00140CE3">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08F482A2" w14:textId="5D3AD42A" w:rsidR="00BF74B6" w:rsidRPr="00E135DC" w:rsidRDefault="00140CE3">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53</w:t>
        </w:r>
        <w:r w:rsidR="00BF74B6" w:rsidRPr="00E135DC">
          <w:rPr>
            <w:rFonts w:cs="Arial"/>
            <w:noProof/>
            <w:webHidden/>
            <w:sz w:val="19"/>
            <w:szCs w:val="19"/>
          </w:rPr>
          <w:fldChar w:fldCharType="end"/>
        </w:r>
      </w:hyperlink>
    </w:p>
    <w:p w14:paraId="27443959" w14:textId="34EA31A4" w:rsidR="00BF74B6" w:rsidRPr="00E135DC" w:rsidRDefault="00140CE3">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54</w:t>
        </w:r>
        <w:r w:rsidR="00BF74B6" w:rsidRPr="00E135DC">
          <w:rPr>
            <w:rFonts w:cs="Arial"/>
            <w:noProof/>
            <w:webHidden/>
            <w:sz w:val="19"/>
            <w:szCs w:val="19"/>
          </w:rPr>
          <w:fldChar w:fldCharType="end"/>
        </w:r>
      </w:hyperlink>
    </w:p>
    <w:p w14:paraId="7F58E385" w14:textId="177F2703" w:rsidR="00BF74B6" w:rsidRPr="00E135DC" w:rsidRDefault="00140CE3">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61</w:t>
        </w:r>
        <w:r w:rsidR="00BF74B6" w:rsidRPr="00E135DC">
          <w:rPr>
            <w:rFonts w:cs="Arial"/>
            <w:noProof/>
            <w:webHidden/>
            <w:sz w:val="19"/>
            <w:szCs w:val="19"/>
          </w:rPr>
          <w:fldChar w:fldCharType="end"/>
        </w:r>
      </w:hyperlink>
    </w:p>
    <w:p w14:paraId="101D5D81" w14:textId="1477AAC0" w:rsidR="00BF74B6" w:rsidRPr="00E135DC" w:rsidRDefault="00140CE3">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74</w:t>
        </w:r>
        <w:r w:rsidR="00BF74B6" w:rsidRPr="00E135DC">
          <w:rPr>
            <w:rFonts w:cs="Arial"/>
            <w:noProof/>
            <w:webHidden/>
            <w:sz w:val="19"/>
            <w:szCs w:val="19"/>
          </w:rPr>
          <w:fldChar w:fldCharType="end"/>
        </w:r>
      </w:hyperlink>
    </w:p>
    <w:p w14:paraId="5198DED3" w14:textId="4DDE4FFB"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79</w:t>
        </w:r>
        <w:r w:rsidR="00BF74B6" w:rsidRPr="00E135DC">
          <w:rPr>
            <w:rFonts w:cs="Arial"/>
            <w:noProof/>
            <w:webHidden/>
            <w:sz w:val="19"/>
            <w:szCs w:val="19"/>
          </w:rPr>
          <w:fldChar w:fldCharType="end"/>
        </w:r>
      </w:hyperlink>
    </w:p>
    <w:p w14:paraId="70A930FF" w14:textId="04086E0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0"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80</w:t>
        </w:r>
        <w:r w:rsidR="00BF74B6" w:rsidRPr="00E135DC">
          <w:rPr>
            <w:rFonts w:cs="Arial"/>
            <w:noProof/>
            <w:webHidden/>
            <w:sz w:val="19"/>
            <w:szCs w:val="19"/>
          </w:rPr>
          <w:fldChar w:fldCharType="end"/>
        </w:r>
      </w:hyperlink>
    </w:p>
    <w:p w14:paraId="25C99981" w14:textId="52724834" w:rsidR="00BF74B6" w:rsidRPr="00E135DC" w:rsidRDefault="00140CE3">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81</w:t>
        </w:r>
        <w:r w:rsidR="00BF74B6" w:rsidRPr="00E135DC">
          <w:rPr>
            <w:rFonts w:cs="Arial"/>
            <w:noProof/>
            <w:webHidden/>
            <w:sz w:val="19"/>
            <w:szCs w:val="19"/>
          </w:rPr>
          <w:fldChar w:fldCharType="end"/>
        </w:r>
      </w:hyperlink>
    </w:p>
    <w:p w14:paraId="4212AEDF" w14:textId="0548D32D" w:rsidR="00BF74B6" w:rsidRPr="00E135DC" w:rsidRDefault="00140CE3">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61CB8603" w14:textId="55DA287B" w:rsidR="00BF74B6" w:rsidRPr="00E135DC" w:rsidRDefault="00140CE3">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57E11B99" w14:textId="79A9C6C8" w:rsidR="00BF74B6" w:rsidRPr="00E135DC" w:rsidRDefault="00140CE3">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71EC95BE" w14:textId="2D4FED4C" w:rsidR="00BF74B6" w:rsidRPr="00E135DC" w:rsidRDefault="00140CE3">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88</w:t>
        </w:r>
        <w:r w:rsidR="00BF74B6" w:rsidRPr="00E135DC">
          <w:rPr>
            <w:rFonts w:cs="Arial"/>
            <w:noProof/>
            <w:webHidden/>
            <w:sz w:val="19"/>
            <w:szCs w:val="19"/>
          </w:rPr>
          <w:fldChar w:fldCharType="end"/>
        </w:r>
      </w:hyperlink>
    </w:p>
    <w:p w14:paraId="1C39A013" w14:textId="6E4F44B0" w:rsidR="00BF74B6" w:rsidRPr="00E135DC" w:rsidRDefault="00140CE3">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102</w:t>
        </w:r>
        <w:r w:rsidR="00BF74B6" w:rsidRPr="00E135DC">
          <w:rPr>
            <w:rFonts w:cs="Arial"/>
            <w:noProof/>
            <w:webHidden/>
            <w:sz w:val="19"/>
            <w:szCs w:val="19"/>
          </w:rPr>
          <w:fldChar w:fldCharType="end"/>
        </w:r>
      </w:hyperlink>
    </w:p>
    <w:p w14:paraId="69BEAABA" w14:textId="720B0A19" w:rsidR="00BF74B6" w:rsidRPr="00E135DC" w:rsidRDefault="00140CE3">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105</w:t>
        </w:r>
        <w:r w:rsidR="00BF74B6" w:rsidRPr="00E135DC">
          <w:rPr>
            <w:rFonts w:cs="Arial"/>
            <w:noProof/>
            <w:webHidden/>
            <w:sz w:val="19"/>
            <w:szCs w:val="19"/>
          </w:rPr>
          <w:fldChar w:fldCharType="end"/>
        </w:r>
      </w:hyperlink>
    </w:p>
    <w:p w14:paraId="52A899C1" w14:textId="2C8F4C28" w:rsidR="00BF74B6" w:rsidRPr="00E135DC" w:rsidRDefault="00140CE3">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114</w:t>
        </w:r>
        <w:r w:rsidR="00BF74B6" w:rsidRPr="00E135DC">
          <w:rPr>
            <w:rFonts w:cs="Arial"/>
            <w:noProof/>
            <w:webHidden/>
            <w:sz w:val="19"/>
            <w:szCs w:val="19"/>
          </w:rPr>
          <w:fldChar w:fldCharType="end"/>
        </w:r>
      </w:hyperlink>
    </w:p>
    <w:p w14:paraId="291F6871" w14:textId="106963BD" w:rsidR="00BF74B6" w:rsidRPr="00E135DC" w:rsidRDefault="00140CE3">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118</w:t>
        </w:r>
        <w:r w:rsidR="00BF74B6" w:rsidRPr="00E135DC">
          <w:rPr>
            <w:rFonts w:cs="Arial"/>
            <w:noProof/>
            <w:webHidden/>
            <w:sz w:val="19"/>
            <w:szCs w:val="19"/>
          </w:rPr>
          <w:fldChar w:fldCharType="end"/>
        </w:r>
      </w:hyperlink>
    </w:p>
    <w:p w14:paraId="34F67D09" w14:textId="36240EE5"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6F278EC5" w14:textId="202C41C2"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5B9D06DD" w14:textId="205C3ABD" w:rsidR="00BF74B6" w:rsidRPr="00E135DC" w:rsidRDefault="00140CE3">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321D2A52" w14:textId="0D462C72"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23ED640E" w14:textId="5823C557" w:rsidR="00BF74B6" w:rsidRPr="00E135DC" w:rsidRDefault="00140CE3">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130</w:t>
        </w:r>
        <w:r w:rsidR="00BF74B6" w:rsidRPr="00E135DC">
          <w:rPr>
            <w:rFonts w:cs="Arial"/>
            <w:noProof/>
            <w:webHidden/>
            <w:sz w:val="19"/>
            <w:szCs w:val="19"/>
          </w:rPr>
          <w:fldChar w:fldCharType="end"/>
        </w:r>
      </w:hyperlink>
    </w:p>
    <w:p w14:paraId="652445E0" w14:textId="6F566FB9" w:rsidR="00BF74B6" w:rsidRPr="00E135DC" w:rsidRDefault="00140CE3">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137</w:t>
        </w:r>
        <w:r w:rsidR="00BF74B6" w:rsidRPr="00E135DC">
          <w:rPr>
            <w:rFonts w:cs="Arial"/>
            <w:noProof/>
            <w:webHidden/>
            <w:sz w:val="19"/>
            <w:szCs w:val="19"/>
          </w:rPr>
          <w:fldChar w:fldCharType="end"/>
        </w:r>
      </w:hyperlink>
    </w:p>
    <w:p w14:paraId="3B998595" w14:textId="6208F33B" w:rsidR="00BF74B6" w:rsidRPr="00E135DC" w:rsidRDefault="00140CE3">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39" w:name="_Toc440372853"/>
      <w:bookmarkStart w:id="40" w:name="_Toc440636364"/>
      <w:r w:rsidRPr="0073389C">
        <w:rPr>
          <w:rFonts w:ascii="Arial" w:hAnsi="Arial"/>
          <w:lang w:val="sk-SK"/>
        </w:rPr>
        <w:lastRenderedPageBreak/>
        <w:t>Úvod</w:t>
      </w:r>
      <w:bookmarkEnd w:id="38"/>
      <w:bookmarkEnd w:id="39"/>
      <w:bookmarkEnd w:id="40"/>
    </w:p>
    <w:p w14:paraId="7A55CDA3" w14:textId="77777777" w:rsidR="00AE5A8F" w:rsidRPr="0073389C" w:rsidRDefault="00AE5A8F" w:rsidP="009F56AB">
      <w:pPr>
        <w:pStyle w:val="Nadpis2"/>
        <w:spacing w:line="288" w:lineRule="auto"/>
        <w:jc w:val="both"/>
        <w:rPr>
          <w:lang w:val="sk-SK"/>
        </w:rPr>
      </w:pPr>
      <w:bookmarkStart w:id="41" w:name="_Toc410907844"/>
      <w:r w:rsidRPr="0073389C">
        <w:rPr>
          <w:lang w:val="sk-SK"/>
        </w:rPr>
        <w:t xml:space="preserve"> </w:t>
      </w:r>
      <w:bookmarkStart w:id="42" w:name="_Toc440372854"/>
      <w:bookmarkStart w:id="43"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1"/>
      <w:r w:rsidR="00A028FD" w:rsidRPr="0073389C">
        <w:rPr>
          <w:lang w:val="sk-SK"/>
        </w:rPr>
        <w:t xml:space="preserve"> pre p</w:t>
      </w:r>
      <w:r w:rsidR="001917F5" w:rsidRPr="0073389C">
        <w:rPr>
          <w:lang w:val="sk-SK"/>
        </w:rPr>
        <w:t>rijímateľa</w:t>
      </w:r>
      <w:bookmarkEnd w:id="42"/>
      <w:bookmarkEnd w:id="43"/>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44" w:name="_Toc410907845"/>
      <w:bookmarkStart w:id="45" w:name="_Toc440372855"/>
      <w:bookmarkStart w:id="46" w:name="_Toc440636366"/>
      <w:r w:rsidRPr="0073389C">
        <w:rPr>
          <w:lang w:val="sk-SK"/>
        </w:rPr>
        <w:t>Cieľ príručky pre prijímateľa</w:t>
      </w:r>
      <w:bookmarkEnd w:id="44"/>
      <w:bookmarkEnd w:id="45"/>
      <w:bookmarkEnd w:id="46"/>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47" w:name="_Toc410907846"/>
      <w:bookmarkStart w:id="48" w:name="_Toc440372856"/>
      <w:bookmarkStart w:id="49" w:name="_Toc440636367"/>
      <w:r w:rsidRPr="0073389C">
        <w:rPr>
          <w:lang w:val="sk-SK"/>
        </w:rPr>
        <w:t>Definícia pojmov</w:t>
      </w:r>
      <w:bookmarkEnd w:id="47"/>
      <w:bookmarkEnd w:id="48"/>
      <w:bookmarkEnd w:id="49"/>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w:t>
      </w:r>
      <w:r w:rsidRPr="0073389C">
        <w:rPr>
          <w:rFonts w:cs="Arial"/>
          <w:szCs w:val="19"/>
          <w:lang w:val="sk-SK"/>
        </w:rPr>
        <w:lastRenderedPageBreak/>
        <w:t>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w:t>
      </w:r>
      <w:r w:rsidR="00C6030F" w:rsidRPr="0073389C">
        <w:rPr>
          <w:szCs w:val="19"/>
          <w:lang w:val="sk-SK"/>
        </w:rPr>
        <w:lastRenderedPageBreak/>
        <w:t xml:space="preserve">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w:t>
      </w:r>
      <w:r w:rsidR="00F576F7" w:rsidRPr="0073389C">
        <w:rPr>
          <w:rFonts w:cs="Arial"/>
          <w:szCs w:val="19"/>
          <w:lang w:val="sk-SK"/>
        </w:rPr>
        <w:lastRenderedPageBreak/>
        <w:t xml:space="preserve">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50" w:name="_Toc410907847"/>
      <w:bookmarkStart w:id="51" w:name="_Toc440372857"/>
      <w:bookmarkStart w:id="52" w:name="_Toc440636368"/>
      <w:r>
        <w:rPr>
          <w:lang w:val="sk-SK"/>
        </w:rPr>
        <w:lastRenderedPageBreak/>
        <w:t>Použité s</w:t>
      </w:r>
      <w:r w:rsidR="00AE5A8F" w:rsidRPr="0073389C">
        <w:rPr>
          <w:lang w:val="sk-SK"/>
        </w:rPr>
        <w:t>kratky</w:t>
      </w:r>
      <w:bookmarkEnd w:id="50"/>
      <w:bookmarkEnd w:id="51"/>
      <w:bookmarkEnd w:id="52"/>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ins w:id="53" w:author="Autor"/>
          <w:rFonts w:cs="Arial"/>
          <w:lang w:val="sk-SK"/>
        </w:rPr>
      </w:pPr>
      <w:ins w:id="54" w:author="Autor">
        <w:r>
          <w:rPr>
            <w:rFonts w:cs="Arial"/>
            <w:lang w:val="sk-SK"/>
          </w:rPr>
          <w:t>ZVV</w:t>
        </w:r>
        <w:r>
          <w:rPr>
            <w:rFonts w:cs="Arial"/>
            <w:lang w:val="sk-SK"/>
          </w:rPr>
          <w:tab/>
        </w:r>
        <w:r>
          <w:rPr>
            <w:rFonts w:cs="Arial"/>
            <w:lang w:val="sk-SK"/>
          </w:rPr>
          <w:tab/>
          <w:t>Zjednodušené vykazovanie výdavkov</w:t>
        </w:r>
      </w:ins>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55" w:name="_Toc440372858"/>
      <w:bookmarkStart w:id="56" w:name="_Toc440636369"/>
      <w:r w:rsidRPr="0073389C">
        <w:rPr>
          <w:lang w:val="sk-SK"/>
        </w:rPr>
        <w:lastRenderedPageBreak/>
        <w:t>Legislatíva</w:t>
      </w:r>
      <w:bookmarkEnd w:id="55"/>
      <w:bookmarkEnd w:id="5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57" w:name="_Toc410907848"/>
      <w:bookmarkStart w:id="58" w:name="_Toc440372859"/>
      <w:bookmarkStart w:id="59" w:name="_Toc440636370"/>
      <w:r w:rsidRPr="0073389C">
        <w:rPr>
          <w:rFonts w:ascii="Arial" w:hAnsi="Arial"/>
          <w:lang w:val="sk-SK"/>
        </w:rPr>
        <w:lastRenderedPageBreak/>
        <w:t>Realizácia projektov</w:t>
      </w:r>
      <w:bookmarkEnd w:id="57"/>
      <w:bookmarkEnd w:id="58"/>
      <w:bookmarkEnd w:id="59"/>
    </w:p>
    <w:p w14:paraId="7A55CE40" w14:textId="77777777" w:rsidR="00AE5A8F" w:rsidRPr="0073389C" w:rsidRDefault="00AE5A8F" w:rsidP="009F56AB">
      <w:pPr>
        <w:pStyle w:val="Nadpis2"/>
        <w:spacing w:line="288" w:lineRule="auto"/>
        <w:rPr>
          <w:lang w:val="sk-SK"/>
        </w:rPr>
      </w:pPr>
      <w:bookmarkStart w:id="60" w:name="_Toc410907849"/>
      <w:bookmarkStart w:id="61" w:name="_Toc440372860"/>
      <w:bookmarkStart w:id="62" w:name="_Toc440636371"/>
      <w:r w:rsidRPr="0073389C">
        <w:rPr>
          <w:lang w:val="sk-SK"/>
        </w:rPr>
        <w:t>Všeobecné informácie k realizácii projektov</w:t>
      </w:r>
      <w:bookmarkEnd w:id="60"/>
      <w:bookmarkEnd w:id="61"/>
      <w:bookmarkEnd w:id="6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63" w:name="_Toc410907850"/>
      <w:bookmarkStart w:id="64" w:name="_Toc440372861"/>
      <w:bookmarkStart w:id="65" w:name="_Toc440636372"/>
      <w:r w:rsidRPr="0073389C">
        <w:rPr>
          <w:lang w:val="sk-SK"/>
        </w:rPr>
        <w:t>Všeobecné informácie</w:t>
      </w:r>
      <w:bookmarkEnd w:id="63"/>
      <w:bookmarkEnd w:id="64"/>
      <w:bookmarkEnd w:id="65"/>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ins w:id="66" w:author="Auto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1B95D5"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67" w:author="Autor"/>
        </w:rPr>
      </w:pPr>
      <w:ins w:id="68" w:author="Autor">
        <w:r w:rsidRPr="0073389C">
          <w:rPr>
            <w:b/>
            <w:i/>
          </w:rPr>
          <w:t>Dôležité upozornenie</w:t>
        </w:r>
        <w:r w:rsidRPr="0073389C">
          <w:t xml:space="preserve">: </w:t>
        </w:r>
        <w:r w:rsidRPr="00140CE3">
          <w:t>V prípade, že niektoré ustanovenia  zmluvy o NFP sa z podstaty projektu alebo spôsobu jeho realizácie nedajú aplikovať, potom sa zmluva v konkrétnom</w:t>
        </w:r>
        <w:del w:id="69" w:author="Autor">
          <w:r w:rsidRPr="00140CE3" w:rsidDel="0012580E">
            <w:delText xml:space="preserve"> </w:delText>
          </w:r>
        </w:del>
        <w:r w:rsidRPr="00140CE3">
          <w:t xml:space="preserve"> odseku </w:t>
        </w:r>
        <w:r w:rsidRPr="00140CE3">
          <w:rPr>
            <w:b/>
          </w:rPr>
          <w:t>neuplatňuje</w:t>
        </w:r>
        <w:r w:rsidRPr="00140CE3">
          <w:t xml:space="preserve"> a text ustanovenia môže byť v zmluve o NFP nahradený </w:t>
        </w:r>
        <w:del w:id="70" w:author="Autor">
          <w:r w:rsidRPr="00140CE3" w:rsidDel="00AD16CB">
            <w:delText xml:space="preserve"> </w:delText>
          </w:r>
        </w:del>
        <w:r w:rsidRPr="00140CE3">
          <w:t>výrazom „neuplatňuje sa“ alebo jeho vhodným ekvivalentom.</w:t>
        </w:r>
      </w:ins>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71" w:name="_Toc410907851"/>
      <w:bookmarkStart w:id="72" w:name="_Toc440372862"/>
      <w:bookmarkStart w:id="73" w:name="_Toc440636373"/>
      <w:r w:rsidRPr="0073389C">
        <w:rPr>
          <w:lang w:val="sk-SK"/>
        </w:rPr>
        <w:t>Na čo nezabudnúť po podpise zmluvy</w:t>
      </w:r>
      <w:bookmarkEnd w:id="71"/>
      <w:bookmarkEnd w:id="72"/>
      <w:bookmarkEnd w:id="73"/>
    </w:p>
    <w:p w14:paraId="7A55CE47" w14:textId="5E4CC18D"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del w:id="74" w:author="Autor">
        <w:r w:rsidRPr="0073389C" w:rsidDel="00992878">
          <w:delText xml:space="preserve">elektronicky </w:delText>
        </w:r>
      </w:del>
      <w:ins w:id="75" w:author="Autor">
        <w:r w:rsidR="00992878">
          <w:t>v písomnej podobe</w:t>
        </w:r>
        <w:r w:rsidR="00992878" w:rsidRPr="0073389C">
          <w:t xml:space="preserve"> </w:t>
        </w:r>
      </w:ins>
      <w:r w:rsidRPr="0073389C">
        <w:t xml:space="preserve">vopred určenému projektovému manažérovi </w:t>
      </w:r>
      <w:ins w:id="76" w:author="Autor">
        <w:r w:rsidR="00576253">
          <w:t>Oddelenia finančného riadenia</w:t>
        </w:r>
        <w:r w:rsidR="00401899">
          <w:t xml:space="preserve"> </w:t>
        </w:r>
      </w:ins>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del w:id="77" w:author="Autor">
        <w:r w:rsidRPr="0073389C" w:rsidDel="00992878">
          <w:delText xml:space="preserve">elektronicky </w:delText>
        </w:r>
      </w:del>
      <w:ins w:id="78" w:author="Autor">
        <w:r w:rsidR="00992878">
          <w:t>v písomnej podobe</w:t>
        </w:r>
        <w:r w:rsidR="00992878" w:rsidRPr="0073389C">
          <w:t xml:space="preserve"> </w:t>
        </w:r>
      </w:ins>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79" w:name="_Toc410907852"/>
      <w:bookmarkStart w:id="80" w:name="_Toc440372863"/>
      <w:bookmarkStart w:id="81" w:name="_Toc440636374"/>
      <w:r w:rsidRPr="0073389C">
        <w:rPr>
          <w:lang w:val="sk-SK"/>
        </w:rPr>
        <w:t>Monitorovanie projektu</w:t>
      </w:r>
      <w:bookmarkEnd w:id="79"/>
      <w:bookmarkEnd w:id="80"/>
      <w:bookmarkEnd w:id="8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68B8C162" w:rsidR="006140FA" w:rsidRPr="0073389C" w:rsidRDefault="006140FA" w:rsidP="00AE0D10">
      <w:pPr>
        <w:spacing w:before="120" w:after="120" w:line="288" w:lineRule="auto"/>
        <w:jc w:val="both"/>
      </w:pPr>
      <w:r w:rsidRPr="0073389C">
        <w:rPr>
          <w:b/>
        </w:rPr>
        <w:t>Monitorovanie počas realizácie projektu</w:t>
      </w:r>
      <w:del w:id="82" w:author="Autor">
        <w:r w:rsidRPr="0073389C" w:rsidDel="00682DBF">
          <w:delText xml:space="preserve"> je rozdelené na dve časti</w:delText>
        </w:r>
      </w:del>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ins w:id="83" w:author="Autor">
        <w:r w:rsidR="00682DBF">
          <w:rPr>
            <w:rFonts w:cs="Arial"/>
          </w:rPr>
          <w:t xml:space="preserve"> obvykle</w:t>
        </w:r>
      </w:ins>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6DE9BEFB" w14:textId="24F003A3" w:rsidR="00594863" w:rsidRPr="0073389C" w:rsidRDefault="00594863" w:rsidP="00AE0D10">
      <w:pPr>
        <w:pStyle w:val="Bulletslevel1"/>
        <w:numPr>
          <w:ilvl w:val="0"/>
          <w:numId w:val="0"/>
        </w:numPr>
        <w:spacing w:after="120" w:line="288" w:lineRule="auto"/>
        <w:ind w:left="567"/>
        <w:jc w:val="both"/>
        <w:rPr>
          <w:szCs w:val="19"/>
          <w:lang w:val="sk-SK"/>
        </w:rPr>
      </w:pP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ins w:id="84" w:author="Auto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ins w:id="85" w:author="Autor">
        <w:r w:rsidR="00FD7E98" w:rsidRPr="00F010A7">
          <w:rPr>
            <w:rFonts w:ascii="Arial" w:hAnsi="Arial" w:cs="Arial"/>
            <w:color w:val="auto"/>
            <w:sz w:val="19"/>
            <w:szCs w:val="19"/>
            <w:lang w:val="sk-SK"/>
          </w:rPr>
          <w:t xml:space="preserve"> </w:t>
        </w:r>
      </w:ins>
    </w:p>
    <w:p w14:paraId="2D7FFBF0" w14:textId="77777777" w:rsidR="00FD7E98" w:rsidRPr="0054520F" w:rsidRDefault="00FD7E98" w:rsidP="00FD7E98">
      <w:pPr>
        <w:pStyle w:val="Default"/>
        <w:jc w:val="both"/>
        <w:rPr>
          <w:ins w:id="86" w:author="Auto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321EA479"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del w:id="87" w:author="Autor">
        <w:r w:rsidRPr="0073389C" w:rsidDel="00E51A8F">
          <w:rPr>
            <w:rFonts w:eastAsia="Times New Roman" w:cs="Arial"/>
            <w:b/>
            <w:color w:val="auto"/>
            <w:szCs w:val="19"/>
            <w:lang w:val="sk-SK" w:eastAsia="en-US"/>
          </w:rPr>
          <w:delText>P</w:delText>
        </w:r>
        <w:r w:rsidR="003E2E6B" w:rsidRPr="0073389C" w:rsidDel="00E51A8F">
          <w:rPr>
            <w:rFonts w:eastAsia="Times New Roman" w:cs="Arial"/>
            <w:b/>
            <w:color w:val="auto"/>
            <w:szCs w:val="19"/>
            <w:lang w:val="sk-SK" w:eastAsia="en-US"/>
          </w:rPr>
          <w:delText xml:space="preserve">ovinné </w:delText>
        </w:r>
      </w:del>
      <w:ins w:id="88" w:author="Autor">
        <w:r w:rsidR="00E51A8F">
          <w:rPr>
            <w:rFonts w:eastAsia="Times New Roman" w:cs="Arial"/>
            <w:b/>
            <w:color w:val="auto"/>
            <w:szCs w:val="19"/>
            <w:lang w:val="sk-SK" w:eastAsia="en-US"/>
          </w:rPr>
          <w:t>P</w:t>
        </w:r>
      </w:ins>
      <w:del w:id="89" w:author="Autor">
        <w:r w:rsidR="003E2E6B" w:rsidRPr="0073389C" w:rsidDel="00E51A8F">
          <w:rPr>
            <w:rFonts w:eastAsia="Times New Roman" w:cs="Arial"/>
            <w:b/>
            <w:color w:val="auto"/>
            <w:szCs w:val="19"/>
            <w:lang w:val="sk-SK" w:eastAsia="en-US"/>
          </w:rPr>
          <w:delText>p</w:delText>
        </w:r>
      </w:del>
      <w:r w:rsidR="003E2E6B" w:rsidRPr="0073389C">
        <w:rPr>
          <w:rFonts w:eastAsia="Times New Roman" w:cs="Arial"/>
          <w:b/>
          <w:color w:val="auto"/>
          <w:szCs w:val="19"/>
          <w:lang w:val="sk-SK" w:eastAsia="en-US"/>
        </w:rPr>
        <w:t>rílohy k</w:t>
      </w:r>
      <w:del w:id="90" w:author="Autor">
        <w:r w:rsidR="003E2E6B" w:rsidRPr="0073389C" w:rsidDel="00E51A8F">
          <w:rPr>
            <w:rFonts w:eastAsia="Times New Roman" w:cs="Arial"/>
            <w:b/>
            <w:color w:val="auto"/>
            <w:szCs w:val="19"/>
            <w:lang w:val="sk-SK" w:eastAsia="en-US"/>
          </w:rPr>
          <w:delText> </w:delText>
        </w:r>
      </w:del>
      <w:ins w:id="91" w:author="Autor">
        <w:r w:rsidR="00E51A8F">
          <w:rPr>
            <w:rFonts w:eastAsia="Times New Roman" w:cs="Arial"/>
            <w:b/>
            <w:color w:val="auto"/>
            <w:szCs w:val="19"/>
            <w:lang w:val="sk-SK" w:eastAsia="en-US"/>
          </w:rPr>
          <w:t xml:space="preserve"> výročnej </w:t>
        </w:r>
      </w:ins>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lastRenderedPageBreak/>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w:t>
      </w:r>
      <w:r w:rsidRPr="006B33FB">
        <w:rPr>
          <w:rFonts w:ascii="Arial" w:hAnsi="Arial"/>
          <w:color w:val="auto"/>
          <w:sz w:val="19"/>
          <w:lang w:val="sk-SK"/>
        </w:rPr>
        <w:lastRenderedPageBreak/>
        <w:t>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32619164" w14:textId="6B9CB929" w:rsidR="00F651CD" w:rsidDel="00FD7E98" w:rsidRDefault="00F651CD" w:rsidP="00F651CD">
      <w:pPr>
        <w:pStyle w:val="Default"/>
        <w:jc w:val="both"/>
        <w:rPr>
          <w:del w:id="92" w:author="Autor"/>
          <w:rFonts w:ascii="Arial" w:hAnsi="Arial"/>
          <w:color w:val="auto"/>
          <w:sz w:val="19"/>
          <w:lang w:val="sk-SK"/>
        </w:rPr>
      </w:pPr>
    </w:p>
    <w:p w14:paraId="7A55CE7C" w14:textId="029DE6BA" w:rsidR="00563905" w:rsidRPr="0073389C" w:rsidDel="00FD7E98" w:rsidRDefault="00563905" w:rsidP="00FD7E98">
      <w:pPr>
        <w:spacing w:before="120" w:after="120" w:line="288" w:lineRule="auto"/>
        <w:jc w:val="both"/>
        <w:rPr>
          <w:del w:id="93" w:author="Autor"/>
        </w:rPr>
      </w:pPr>
    </w:p>
    <w:p w14:paraId="7A55CE7D" w14:textId="77777777" w:rsidR="007223B7" w:rsidRPr="0073389C" w:rsidRDefault="007223B7" w:rsidP="007223B7">
      <w:pPr>
        <w:pStyle w:val="Nadpis2"/>
        <w:rPr>
          <w:lang w:val="sk-SK"/>
        </w:rPr>
      </w:pPr>
      <w:bookmarkStart w:id="94" w:name="_Toc440372864"/>
      <w:bookmarkStart w:id="95" w:name="_Toc440636375"/>
      <w:r w:rsidRPr="0073389C">
        <w:rPr>
          <w:lang w:val="sk-SK"/>
        </w:rPr>
        <w:lastRenderedPageBreak/>
        <w:t>Zmena zmluv</w:t>
      </w:r>
      <w:r w:rsidR="002A19B4" w:rsidRPr="0073389C">
        <w:rPr>
          <w:lang w:val="sk-SK"/>
        </w:rPr>
        <w:t>y o</w:t>
      </w:r>
      <w:r w:rsidR="00B3113C" w:rsidRPr="0073389C">
        <w:rPr>
          <w:lang w:val="sk-SK"/>
        </w:rPr>
        <w:t> </w:t>
      </w:r>
      <w:r w:rsidR="002A19B4" w:rsidRPr="0073389C">
        <w:rPr>
          <w:lang w:val="sk-SK"/>
        </w:rPr>
        <w:t>NFP</w:t>
      </w:r>
      <w:bookmarkEnd w:id="94"/>
      <w:bookmarkEnd w:id="9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96" w:name="_Toc440372865"/>
      <w:bookmarkStart w:id="97" w:name="_Toc440636376"/>
      <w:r w:rsidRPr="0073389C">
        <w:rPr>
          <w:lang w:val="sk-SK"/>
        </w:rPr>
        <w:t>Charakter zmien a spôsob posudzovania zmien</w:t>
      </w:r>
      <w:bookmarkEnd w:id="96"/>
      <w:bookmarkEnd w:id="9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lastRenderedPageBreak/>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w:t>
      </w:r>
      <w:r w:rsidR="00344FDD" w:rsidRPr="0073389C">
        <w:lastRenderedPageBreak/>
        <w:t xml:space="preserve">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98" w:name="_Toc410907854"/>
      <w:bookmarkStart w:id="99" w:name="_Toc440372866"/>
      <w:bookmarkStart w:id="100" w:name="_Toc440636377"/>
      <w:r w:rsidRPr="0073389C">
        <w:rPr>
          <w:lang w:val="sk-SK"/>
        </w:rPr>
        <w:t>Administrácia zmenového konania</w:t>
      </w:r>
      <w:bookmarkEnd w:id="98"/>
      <w:bookmarkEnd w:id="99"/>
      <w:bookmarkEnd w:id="10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101" w:name="_Toc410031665"/>
      <w:bookmarkStart w:id="10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35D3AD67"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03" w:name="_Toc440372867"/>
      <w:bookmarkStart w:id="104" w:name="_Toc440636378"/>
      <w:r w:rsidRPr="0073389C">
        <w:rPr>
          <w:lang w:val="sk-SK"/>
        </w:rPr>
        <w:t>Ukončenie zmluvného vzťahu</w:t>
      </w:r>
      <w:bookmarkEnd w:id="101"/>
      <w:bookmarkEnd w:id="102"/>
      <w:bookmarkEnd w:id="103"/>
      <w:bookmarkEnd w:id="10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05" w:name="_Toc410907856"/>
      <w:bookmarkStart w:id="106" w:name="_Toc440372868"/>
      <w:bookmarkStart w:id="107" w:name="_Toc440636379"/>
      <w:r w:rsidRPr="0073389C">
        <w:rPr>
          <w:lang w:val="sk-SK"/>
        </w:rPr>
        <w:t>Finančné riadenie</w:t>
      </w:r>
      <w:bookmarkEnd w:id="105"/>
      <w:bookmarkEnd w:id="106"/>
      <w:bookmarkEnd w:id="10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08" w:name="_Toc410907857"/>
      <w:bookmarkStart w:id="109" w:name="_Toc440372869"/>
      <w:bookmarkStart w:id="110" w:name="_Toc440636380"/>
      <w:r w:rsidRPr="0073389C">
        <w:rPr>
          <w:lang w:val="sk-SK"/>
        </w:rPr>
        <w:t>Vedenie účtovníct</w:t>
      </w:r>
      <w:r w:rsidR="004A616F" w:rsidRPr="0073389C">
        <w:rPr>
          <w:lang w:val="sk-SK"/>
        </w:rPr>
        <w:t>va</w:t>
      </w:r>
      <w:bookmarkEnd w:id="108"/>
      <w:bookmarkEnd w:id="109"/>
      <w:bookmarkEnd w:id="11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11" w:name="_Toc440372870"/>
      <w:bookmarkStart w:id="112" w:name="_Toc440636381"/>
      <w:bookmarkStart w:id="11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11"/>
      <w:bookmarkEnd w:id="11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lastRenderedPageBreak/>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w:t>
      </w:r>
      <w:r w:rsidRPr="0073389C">
        <w:lastRenderedPageBreak/>
        <w:t>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114" w:name="_Toc440372871"/>
      <w:bookmarkStart w:id="115" w:name="_Toc440636382"/>
      <w:r w:rsidRPr="00E135DC">
        <w:rPr>
          <w:b/>
        </w:rPr>
        <w:t>Platby vo vzťahu prijímateľ – dodávateľ/zhotoviteľ</w:t>
      </w:r>
      <w:bookmarkEnd w:id="114"/>
      <w:bookmarkEnd w:id="115"/>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16" w:name="_Toc440372872"/>
      <w:bookmarkStart w:id="117" w:name="_Toc440636383"/>
      <w:r w:rsidRPr="0073389C">
        <w:rPr>
          <w:lang w:val="sk-SK"/>
        </w:rPr>
        <w:t>Oprávnenosť výdavkov</w:t>
      </w:r>
      <w:bookmarkEnd w:id="113"/>
      <w:bookmarkEnd w:id="116"/>
      <w:bookmarkEnd w:id="11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lastRenderedPageBreak/>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lastRenderedPageBreak/>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xml:space="preserve">). Overovanie hospodárnosti, efektívnosti a účelnosti sa vykonáva aj na základe poskytnutých informácií od </w:t>
      </w:r>
      <w:r w:rsidRPr="0073389C">
        <w:lastRenderedPageBreak/>
        <w:t>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1B9DC992"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0"/>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lastRenderedPageBreak/>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21"/>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3"/>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4"/>
      </w:r>
      <w:r w:rsidR="00694363" w:rsidRPr="0073389C">
        <w:t>),</w:t>
      </w:r>
      <w:r w:rsidRPr="0073389C">
        <w:t xml:space="preserve"> ako aj povinné odvody</w:t>
      </w:r>
      <w:r w:rsidRPr="0073389C">
        <w:rPr>
          <w:rStyle w:val="Odkaznapoznmkupodiarou"/>
          <w:sz w:val="19"/>
        </w:rPr>
        <w:footnoteReference w:id="25"/>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6"/>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7"/>
      </w:r>
      <w:r w:rsidRPr="0073389C">
        <w:t>), ako aj povinné odvody za zamestnávateľa</w:t>
      </w:r>
      <w:r w:rsidRPr="0073389C">
        <w:rPr>
          <w:rStyle w:val="Odkaznapoznmkupodiarou"/>
          <w:sz w:val="19"/>
        </w:rPr>
        <w:footnoteReference w:id="2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w:t>
      </w:r>
      <w:r w:rsidRPr="0073389C">
        <w:rPr>
          <w:rFonts w:ascii="Arial" w:hAnsi="Arial" w:cs="Arial"/>
          <w:sz w:val="19"/>
          <w:szCs w:val="19"/>
          <w:lang w:val="sk-SK"/>
        </w:rPr>
        <w:lastRenderedPageBreak/>
        <w:t xml:space="preserve">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4"/>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38"/>
      </w:r>
      <w:r w:rsidRPr="00B13AD8">
        <w:rPr>
          <w:rFonts w:cs="Arial"/>
          <w:szCs w:val="19"/>
        </w:rPr>
        <w:t>, ktorá zahŕňa výdavky na ubytovanie, stravné a cestovné v SR</w:t>
      </w:r>
      <w:r w:rsidRPr="00B13AD8">
        <w:rPr>
          <w:rStyle w:val="Odkaznapoznmkupodiarou"/>
          <w:rFonts w:cs="Arial"/>
          <w:sz w:val="19"/>
          <w:szCs w:val="19"/>
        </w:rPr>
        <w:footnoteReference w:id="3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0"/>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lastRenderedPageBreak/>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lastRenderedPageBreak/>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6"/>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8"/>
      </w:r>
      <w:r w:rsidRPr="0073389C">
        <w:rPr>
          <w:rFonts w:cs="Arial"/>
          <w:b w:val="0"/>
          <w:color w:val="auto"/>
          <w:sz w:val="19"/>
          <w:szCs w:val="19"/>
          <w:lang w:val="sk-SK"/>
        </w:rPr>
        <w:t xml:space="preserve"> (vypočítaný z oprávnenej vstupnej ceny majetku) a maximálne do </w:t>
      </w:r>
      <w:r w:rsidRPr="0073389C">
        <w:rPr>
          <w:rFonts w:cs="Arial"/>
          <w:b w:val="0"/>
          <w:color w:val="auto"/>
          <w:sz w:val="19"/>
          <w:szCs w:val="19"/>
          <w:lang w:val="sk-SK"/>
        </w:rPr>
        <w:lastRenderedPageBreak/>
        <w:t xml:space="preserve">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0"/>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1"/>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2"/>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lastRenderedPageBreak/>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ins w:id="118" w:author="Autor"/>
          <w:b/>
        </w:rPr>
      </w:pPr>
      <w:ins w:id="119" w:author="Autor">
        <w:r>
          <w:rPr>
            <w:b/>
          </w:rPr>
          <w:t>Výdavky realizované z paušálnych sadzieb v rámci zjednodušeného vykazovania výdavkov</w:t>
        </w:r>
        <w:r w:rsidRPr="0073389C">
          <w:rPr>
            <w:b/>
          </w:rPr>
          <w:t xml:space="preserve"> </w:t>
        </w:r>
      </w:ins>
    </w:p>
    <w:p w14:paraId="3C3C9C31" w14:textId="5DE0D637" w:rsidR="00B449FC" w:rsidRPr="0027405B" w:rsidRDefault="00793D6D" w:rsidP="0027405B">
      <w:pPr>
        <w:spacing w:before="120" w:after="120" w:line="288" w:lineRule="auto"/>
        <w:jc w:val="both"/>
        <w:rPr>
          <w:rFonts w:cs="Arial"/>
        </w:rPr>
      </w:pPr>
      <w:ins w:id="120" w:author="Auto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w:t>
        </w:r>
        <w:r w:rsidR="002E2814">
          <w:rPr>
            <w:rFonts w:cs="Arial"/>
          </w:rPr>
          <w:lastRenderedPageBreak/>
          <w:t>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ins>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58"/>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0"/>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w:t>
      </w:r>
      <w:r w:rsidRPr="0073389C">
        <w:rPr>
          <w:rFonts w:ascii="Arial" w:hAnsi="Arial" w:cs="Arial"/>
          <w:sz w:val="19"/>
          <w:szCs w:val="19"/>
          <w:lang w:val="sk-SK" w:eastAsia="en-US"/>
        </w:rPr>
        <w:lastRenderedPageBreak/>
        <w:t>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121" w:name="_Toc361131496"/>
      <w:r w:rsidRPr="0073389C">
        <w:rPr>
          <w:rFonts w:ascii="Arial" w:hAnsi="Arial" w:cs="Arial"/>
          <w:b/>
          <w:sz w:val="19"/>
          <w:szCs w:val="19"/>
          <w:lang w:val="sk-SK" w:eastAsia="en-US"/>
        </w:rPr>
        <w:t>Problematika prekrývania sa výdavkov</w:t>
      </w:r>
      <w:bookmarkEnd w:id="121"/>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1"/>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2"/>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22" w:name="_Toc410907859"/>
      <w:bookmarkStart w:id="123" w:name="_Toc440372873"/>
      <w:bookmarkStart w:id="124" w:name="_Toc440636384"/>
      <w:r w:rsidRPr="0073389C">
        <w:rPr>
          <w:lang w:val="sk-SK"/>
        </w:rPr>
        <w:t>Postupy pri žiadosti o platbu</w:t>
      </w:r>
      <w:bookmarkEnd w:id="122"/>
      <w:bookmarkEnd w:id="123"/>
      <w:bookmarkEnd w:id="124"/>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3"/>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4"/>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25" w:name="_Toc410907860"/>
      <w:bookmarkStart w:id="126" w:name="_Toc440372874"/>
      <w:bookmarkStart w:id="127" w:name="_Toc440636385"/>
      <w:r w:rsidRPr="0073389C">
        <w:rPr>
          <w:lang w:val="sk-SK"/>
        </w:rPr>
        <w:t>Špecifiká jednotlivých systémov financovania</w:t>
      </w:r>
      <w:bookmarkEnd w:id="125"/>
      <w:bookmarkEnd w:id="126"/>
      <w:bookmarkEnd w:id="127"/>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lastRenderedPageBreak/>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5"/>
      </w:r>
      <w:r w:rsidR="00AE5A8F" w:rsidRPr="0073389C">
        <w:t>:</w:t>
      </w:r>
    </w:p>
    <w:p w14:paraId="397A1FB8" w14:textId="458000D0" w:rsidR="00434F2E" w:rsidRDefault="002D4DD9" w:rsidP="00CF7FC1">
      <w:pPr>
        <w:tabs>
          <w:tab w:val="left" w:pos="360"/>
        </w:tabs>
        <w:autoSpaceDE w:val="0"/>
        <w:autoSpaceDN w:val="0"/>
        <w:adjustRightInd w:val="0"/>
        <w:spacing w:before="120" w:after="120" w:line="288" w:lineRule="auto"/>
        <w:jc w:val="both"/>
        <w:rPr>
          <w:b/>
        </w:rPr>
      </w:pPr>
      <w:r>
        <w:rPr>
          <w:b/>
        </w:rPr>
        <w:lastRenderedPageBreak/>
        <w:t xml:space="preserve">Poskytnutie zálohovej platby </w:t>
      </w: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lastRenderedPageBreak/>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lastRenderedPageBreak/>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w:t>
      </w:r>
      <w:r w:rsidRPr="0073389C">
        <w:lastRenderedPageBreak/>
        <w:t xml:space="preserve">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6"/>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2014A9C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del w:id="128" w:author="Autor">
        <w:r w:rsidRPr="0073389C" w:rsidDel="003B074A">
          <w:delText xml:space="preserve">troch </w:delText>
        </w:r>
      </w:del>
      <w:ins w:id="129" w:author="Autor">
        <w:r w:rsidR="003B074A">
          <w:t>dvoch</w:t>
        </w:r>
        <w:r w:rsidR="003B074A" w:rsidRPr="0073389C">
          <w:t xml:space="preserve"> </w:t>
        </w:r>
      </w:ins>
      <w:r w:rsidRPr="0073389C">
        <w:t xml:space="preserve">vyhotoveniach (jedno vyhotovenie si ponechá u seba, </w:t>
      </w:r>
      <w:del w:id="130" w:author="Autor">
        <w:r w:rsidRPr="0073389C" w:rsidDel="003B074A">
          <w:rPr>
            <w:b/>
          </w:rPr>
          <w:delText xml:space="preserve">dve </w:delText>
        </w:r>
      </w:del>
      <w:ins w:id="131" w:author="Autor">
        <w:r w:rsidR="003B074A">
          <w:rPr>
            <w:b/>
          </w:rPr>
          <w:t>jedno</w:t>
        </w:r>
        <w:r w:rsidR="003B074A" w:rsidRPr="0073389C">
          <w:rPr>
            <w:b/>
          </w:rPr>
          <w:t xml:space="preserve"> </w:t>
        </w:r>
      </w:ins>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w:t>
      </w:r>
      <w:r w:rsidRPr="0073389C">
        <w:rPr>
          <w:rFonts w:ascii="Arial" w:hAnsi="Arial" w:cs="Arial"/>
          <w:sz w:val="19"/>
          <w:szCs w:val="19"/>
          <w:lang w:val="sk-SK"/>
        </w:rPr>
        <w:lastRenderedPageBreak/>
        <w:t xml:space="preserve">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rPr>
          <w:ins w:id="132" w:author="Autor"/>
        </w:rPr>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151D4D" w:rsidRDefault="009417B0" w:rsidP="00151D4D">
      <w:pPr>
        <w:pStyle w:val="Default"/>
        <w:jc w:val="both"/>
        <w:rPr>
          <w:rFonts w:ascii="Arial" w:hAnsi="Arial"/>
          <w:lang w:val="sk-SK"/>
        </w:rPr>
      </w:pPr>
      <w:ins w:id="133" w:author="Autor">
        <w:r w:rsidRPr="00F82F2B">
          <w:rPr>
            <w:rFonts w:ascii="Arial" w:hAnsi="Arial"/>
            <w:color w:val="auto"/>
            <w:sz w:val="19"/>
            <w:lang w:val="sk-SK"/>
          </w:rPr>
          <w:t xml:space="preserve">V zozname deklarovaných výdavkov </w:t>
        </w:r>
        <w:r w:rsidR="0041791C" w:rsidRPr="00F82F2B">
          <w:rPr>
            <w:rFonts w:ascii="Arial" w:hAnsi="Arial"/>
            <w:color w:val="auto"/>
            <w:sz w:val="19"/>
            <w:lang w:val="sk-SK"/>
          </w:rPr>
          <w:t>(časť</w:t>
        </w:r>
        <w:r w:rsidRPr="00F82F2B">
          <w:rPr>
            <w:rFonts w:ascii="Arial" w:hAnsi="Arial"/>
            <w:color w:val="auto"/>
            <w:sz w:val="19"/>
            <w:lang w:val="sk-SK"/>
          </w:rPr>
          <w:t xml:space="preserve"> A – A1</w:t>
        </w:r>
        <w:r w:rsidR="0041791C" w:rsidRPr="00F82F2B">
          <w:rPr>
            <w:rFonts w:ascii="Arial" w:hAnsi="Arial"/>
            <w:color w:val="auto"/>
            <w:sz w:val="19"/>
            <w:lang w:val="sk-SK"/>
          </w:rPr>
          <w:t>)</w:t>
        </w:r>
        <w:r w:rsidRPr="00F82F2B">
          <w:rPr>
            <w:rFonts w:ascii="Arial" w:hAnsi="Arial"/>
            <w:color w:val="auto"/>
            <w:sz w:val="19"/>
            <w:lang w:val="sk-SK"/>
          </w:rPr>
          <w:t xml:space="preserve"> vo formulári žiadosti o platbu </w:t>
        </w:r>
        <w:r w:rsidR="0041791C" w:rsidRPr="00F82F2B">
          <w:rPr>
            <w:rFonts w:ascii="Arial" w:hAnsi="Arial"/>
            <w:color w:val="auto"/>
            <w:sz w:val="19"/>
            <w:lang w:val="sk-SK"/>
          </w:rPr>
          <w:t xml:space="preserve">prijímateľ uvedie </w:t>
        </w:r>
        <w:r w:rsidR="00790967" w:rsidRPr="00F82F2B">
          <w:rPr>
            <w:rFonts w:ascii="Arial" w:hAnsi="Arial"/>
            <w:color w:val="auto"/>
            <w:sz w:val="19"/>
            <w:lang w:val="sk-SK"/>
          </w:rPr>
          <w:t xml:space="preserve">v stĺpci „Názov výdavku“ </w:t>
        </w:r>
        <w:r w:rsidR="0041791C" w:rsidRPr="00F82F2B">
          <w:rPr>
            <w:rFonts w:ascii="Arial" w:hAnsi="Arial"/>
            <w:color w:val="auto"/>
            <w:sz w:val="19"/>
            <w:lang w:val="sk-SK"/>
          </w:rPr>
          <w:t xml:space="preserve">popis výdavku </w:t>
        </w:r>
        <w:r w:rsidR="00627C7E">
          <w:rPr>
            <w:rFonts w:ascii="Arial" w:hAnsi="Arial"/>
            <w:color w:val="auto"/>
            <w:sz w:val="19"/>
            <w:lang w:val="sk-SK"/>
          </w:rPr>
          <w:t>(pri mzdových výdavkoch</w:t>
        </w:r>
        <w:r w:rsidR="00775636">
          <w:rPr>
            <w:rFonts w:ascii="Arial" w:hAnsi="Arial"/>
            <w:color w:val="auto"/>
            <w:sz w:val="19"/>
            <w:lang w:val="sk-SK"/>
          </w:rPr>
          <w:t xml:space="preserve"> prijímateľ uvedie aj obdobie, za ktoré si nárokuje </w:t>
        </w:r>
        <w:r w:rsidR="00E6119B">
          <w:rPr>
            <w:rFonts w:ascii="Arial" w:hAnsi="Arial"/>
            <w:color w:val="auto"/>
            <w:sz w:val="19"/>
            <w:lang w:val="sk-SK"/>
          </w:rPr>
          <w:t>tieto</w:t>
        </w:r>
        <w:r w:rsidR="00775636">
          <w:rPr>
            <w:rFonts w:ascii="Arial" w:hAnsi="Arial"/>
            <w:color w:val="auto"/>
            <w:sz w:val="19"/>
            <w:lang w:val="sk-SK"/>
          </w:rPr>
          <w:t xml:space="preserve"> výdavky</w:t>
        </w:r>
        <w:r w:rsidR="00627C7E">
          <w:rPr>
            <w:rFonts w:ascii="Arial" w:hAnsi="Arial"/>
            <w:color w:val="auto"/>
            <w:sz w:val="19"/>
            <w:lang w:val="sk-SK"/>
          </w:rPr>
          <w:t xml:space="preserve">) </w:t>
        </w:r>
        <w:r w:rsidR="0041791C" w:rsidRPr="00F82F2B">
          <w:rPr>
            <w:rFonts w:ascii="Arial" w:hAnsi="Arial"/>
            <w:color w:val="auto"/>
            <w:sz w:val="19"/>
            <w:lang w:val="sk-SK"/>
          </w:rPr>
          <w:t xml:space="preserve">spolu s názvom ekonomickej klasifikácie v zmysle </w:t>
        </w:r>
        <w:r w:rsidR="00F82F2B" w:rsidRPr="00151D4D">
          <w:rPr>
            <w:rFonts w:ascii="Arial" w:hAnsi="Arial"/>
            <w:color w:val="auto"/>
            <w:sz w:val="19"/>
            <w:lang w:val="sk-SK"/>
          </w:rPr>
          <w:t>úplného znenia Metodického usmernenia Ministerstva financií Slovenskej republiky k č. MF/010175/2004-42 zo dňa 8. decembra 2004 a vysvetlivky k ekonomickej klasifikácii rozpočtovej klasifikácie v znení neskorších dodatkov.</w:t>
        </w:r>
      </w:ins>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34" w:name="_Toc410907861"/>
      <w:bookmarkStart w:id="135" w:name="_Toc440372875"/>
      <w:bookmarkStart w:id="136" w:name="_Toc440636386"/>
      <w:r w:rsidRPr="0073389C">
        <w:rPr>
          <w:caps/>
          <w:lang w:val="sk-SK" w:eastAsia="cs-CZ"/>
        </w:rPr>
        <w:t>Ú</w:t>
      </w:r>
      <w:r w:rsidRPr="0073389C">
        <w:rPr>
          <w:lang w:val="sk-SK" w:eastAsia="cs-CZ"/>
        </w:rPr>
        <w:t>čtovné doklady a ich prílohy</w:t>
      </w:r>
      <w:bookmarkEnd w:id="134"/>
      <w:bookmarkEnd w:id="135"/>
      <w:bookmarkEnd w:id="13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37" w:name="_Toc317864902"/>
      <w:bookmarkStart w:id="138" w:name="_Toc317865114"/>
      <w:bookmarkStart w:id="139" w:name="_Toc317865267"/>
      <w:bookmarkStart w:id="140" w:name="_Toc317865410"/>
      <w:bookmarkStart w:id="141" w:name="_Toc317865549"/>
      <w:bookmarkStart w:id="142" w:name="_Toc317865688"/>
      <w:bookmarkStart w:id="143" w:name="_Toc317866058"/>
      <w:bookmarkStart w:id="144" w:name="_Toc317866203"/>
      <w:bookmarkStart w:id="145" w:name="_Toc317866305"/>
      <w:bookmarkStart w:id="146" w:name="_Toc317866470"/>
      <w:bookmarkStart w:id="147" w:name="_Toc317866572"/>
      <w:bookmarkStart w:id="148" w:name="_Toc317866789"/>
      <w:bookmarkStart w:id="149" w:name="_Toc329084085"/>
      <w:bookmarkEnd w:id="137"/>
      <w:bookmarkEnd w:id="138"/>
      <w:bookmarkEnd w:id="139"/>
      <w:bookmarkEnd w:id="140"/>
      <w:bookmarkEnd w:id="141"/>
      <w:bookmarkEnd w:id="142"/>
      <w:bookmarkEnd w:id="143"/>
      <w:bookmarkEnd w:id="144"/>
      <w:bookmarkEnd w:id="145"/>
      <w:bookmarkEnd w:id="146"/>
      <w:bookmarkEnd w:id="147"/>
      <w:bookmarkEnd w:id="148"/>
      <w:bookmarkEnd w:id="149"/>
      <w:r w:rsidRPr="0073389C">
        <w:rPr>
          <w:b/>
          <w:lang w:eastAsia="cs-CZ"/>
        </w:rPr>
        <w:lastRenderedPageBreak/>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5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5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5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5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5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53" w:name="_Toc417050114"/>
      <w:bookmarkStart w:id="154" w:name="_Toc417155861"/>
      <w:bookmarkStart w:id="155" w:name="_Toc417156080"/>
      <w:bookmarkStart w:id="156" w:name="_Toc417050126"/>
      <w:bookmarkStart w:id="157" w:name="_Toc417155873"/>
      <w:bookmarkStart w:id="158" w:name="_Toc417156092"/>
      <w:bookmarkEnd w:id="153"/>
      <w:bookmarkEnd w:id="154"/>
      <w:bookmarkEnd w:id="155"/>
      <w:bookmarkEnd w:id="156"/>
      <w:bookmarkEnd w:id="157"/>
      <w:bookmarkEnd w:id="15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w:t>
      </w:r>
      <w:r w:rsidRPr="0073389C">
        <w:rPr>
          <w:rFonts w:ascii="Arial" w:hAnsi="Arial" w:cs="Arial"/>
          <w:sz w:val="19"/>
          <w:szCs w:val="19"/>
          <w:lang w:val="sk-SK" w:eastAsia="cs-CZ"/>
        </w:rPr>
        <w:lastRenderedPageBreak/>
        <w:t>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59" w:name="_Toc317864930"/>
      <w:bookmarkStart w:id="160" w:name="_Toc317865142"/>
      <w:bookmarkStart w:id="161" w:name="_Toc317865295"/>
      <w:bookmarkStart w:id="162" w:name="_Toc317865438"/>
      <w:bookmarkStart w:id="163" w:name="_Toc317865577"/>
      <w:bookmarkStart w:id="164" w:name="_Toc317865703"/>
      <w:bookmarkStart w:id="165" w:name="_Toc317866072"/>
      <w:bookmarkStart w:id="166" w:name="_Toc317866217"/>
      <w:bookmarkStart w:id="167" w:name="_Toc317866319"/>
      <w:bookmarkStart w:id="168" w:name="_Toc317866484"/>
      <w:bookmarkStart w:id="169" w:name="_Toc317866586"/>
      <w:bookmarkStart w:id="170" w:name="_Toc317866803"/>
      <w:bookmarkStart w:id="171" w:name="_Toc329084100"/>
      <w:bookmarkStart w:id="172" w:name="_Toc410905147"/>
      <w:bookmarkStart w:id="173" w:name="_Toc410907875"/>
      <w:bookmarkStart w:id="174" w:name="_Toc410910215"/>
      <w:bookmarkStart w:id="175" w:name="_Toc413415834"/>
      <w:bookmarkStart w:id="176" w:name="_Toc413830211"/>
      <w:bookmarkStart w:id="177" w:name="_Toc413833999"/>
      <w:bookmarkStart w:id="178" w:name="_Toc413834102"/>
      <w:bookmarkStart w:id="179" w:name="_Toc415130210"/>
      <w:bookmarkStart w:id="180" w:name="_Toc415155540"/>
      <w:bookmarkStart w:id="181" w:name="_Toc417050140"/>
      <w:bookmarkStart w:id="182" w:name="_Toc417155887"/>
      <w:bookmarkStart w:id="183" w:name="_Toc417156106"/>
      <w:bookmarkEnd w:id="152"/>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8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8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lastRenderedPageBreak/>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4"/>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5"/>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6"/>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lastRenderedPageBreak/>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8"/>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9"/>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lastRenderedPageBreak/>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0"/>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3"/>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4"/>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5"/>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6"/>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 xml:space="preserve">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w:t>
      </w:r>
      <w:r w:rsidRPr="0073389C">
        <w:lastRenderedPageBreak/>
        <w:t>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85" w:name="_Toc410907876"/>
      <w:r>
        <w:rPr>
          <w:lang w:val="sk-SK"/>
        </w:rPr>
        <w:t xml:space="preserve"> </w:t>
      </w:r>
      <w:bookmarkStart w:id="186" w:name="_Toc440372876"/>
      <w:bookmarkStart w:id="187" w:name="_Toc440636387"/>
      <w:r w:rsidR="009D7F63" w:rsidRPr="0073389C">
        <w:rPr>
          <w:lang w:val="sk-SK"/>
        </w:rPr>
        <w:t>Nezrovnalosti a vysporiadanie finančných vzťahov</w:t>
      </w:r>
      <w:bookmarkEnd w:id="185"/>
      <w:bookmarkEnd w:id="186"/>
      <w:bookmarkEnd w:id="187"/>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lastRenderedPageBreak/>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w:t>
      </w:r>
      <w:r w:rsidRPr="00561705">
        <w:rPr>
          <w:rFonts w:cs="Arial"/>
          <w:szCs w:val="16"/>
        </w:rPr>
        <w:lastRenderedPageBreak/>
        <w:t>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lastRenderedPageBreak/>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88"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w:t>
      </w:r>
      <w:r w:rsidRPr="000628E2">
        <w:rPr>
          <w:rStyle w:val="normaltextrun"/>
          <w:rFonts w:ascii="Arial" w:hAnsi="Arial" w:cs="Arial"/>
          <w:b/>
          <w:bCs/>
          <w:sz w:val="19"/>
          <w:szCs w:val="19"/>
        </w:rPr>
        <w:lastRenderedPageBreak/>
        <w:t xml:space="preserve">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8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lastRenderedPageBreak/>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89" w:name="_Toc410905149"/>
      <w:bookmarkStart w:id="190" w:name="_Toc410907877"/>
      <w:bookmarkStart w:id="191" w:name="_Toc440372877"/>
      <w:bookmarkStart w:id="192" w:name="_Toc440636388"/>
      <w:bookmarkEnd w:id="189"/>
      <w:r w:rsidRPr="0073389C">
        <w:rPr>
          <w:lang w:val="sk-SK"/>
        </w:rPr>
        <w:t>Verejné obstarávanie</w:t>
      </w:r>
      <w:bookmarkEnd w:id="190"/>
      <w:bookmarkEnd w:id="191"/>
      <w:bookmarkEnd w:id="192"/>
    </w:p>
    <w:p w14:paraId="7A55D246" w14:textId="738F16D2" w:rsidR="009D7F63" w:rsidRPr="0073389C" w:rsidRDefault="009D7F63" w:rsidP="00A10CB2">
      <w:pPr>
        <w:autoSpaceDE w:val="0"/>
        <w:autoSpaceDN w:val="0"/>
        <w:adjustRightInd w:val="0"/>
        <w:spacing w:before="120" w:after="120" w:line="288" w:lineRule="auto"/>
        <w:jc w:val="both"/>
      </w:pPr>
      <w:bookmarkStart w:id="193" w:name="p22-2-a"/>
      <w:bookmarkStart w:id="194" w:name="p23-5"/>
      <w:bookmarkStart w:id="195" w:name="p23-6"/>
      <w:bookmarkStart w:id="196" w:name="p24"/>
      <w:bookmarkStart w:id="197" w:name="_Toc409190739"/>
      <w:bookmarkStart w:id="198" w:name="_Toc360031225"/>
      <w:bookmarkEnd w:id="193"/>
      <w:bookmarkEnd w:id="194"/>
      <w:bookmarkEnd w:id="195"/>
      <w:bookmarkEnd w:id="19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7"/>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88"/>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99" w:name="_Toc440372878"/>
      <w:bookmarkStart w:id="200" w:name="_Toc440636389"/>
      <w:r w:rsidRPr="0073389C">
        <w:rPr>
          <w:rFonts w:cs="Arial"/>
          <w:lang w:val="sk-SK"/>
        </w:rPr>
        <w:t>Plán obstarávaní</w:t>
      </w:r>
      <w:bookmarkEnd w:id="197"/>
      <w:bookmarkEnd w:id="198"/>
      <w:bookmarkEnd w:id="199"/>
      <w:bookmarkEnd w:id="200"/>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lastRenderedPageBreak/>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01" w:name="_Toc359942925"/>
      <w:bookmarkStart w:id="202" w:name="_Toc359943221"/>
      <w:bookmarkStart w:id="203" w:name="_Toc359943517"/>
      <w:bookmarkStart w:id="204" w:name="_Toc359943819"/>
      <w:bookmarkStart w:id="205" w:name="_Toc359944121"/>
      <w:bookmarkStart w:id="206" w:name="_Toc359944421"/>
      <w:bookmarkStart w:id="207" w:name="_Toc360024481"/>
      <w:bookmarkStart w:id="208" w:name="_Toc360030476"/>
      <w:bookmarkStart w:id="209" w:name="_Toc360031226"/>
      <w:bookmarkStart w:id="210" w:name="_Toc360109828"/>
      <w:bookmarkStart w:id="211" w:name="_Toc360110138"/>
      <w:bookmarkStart w:id="212" w:name="_Toc360118328"/>
      <w:bookmarkStart w:id="213" w:name="_Toc360118643"/>
      <w:bookmarkStart w:id="214" w:name="_Toc360031227"/>
      <w:bookmarkStart w:id="215" w:name="_Toc409190740"/>
      <w:bookmarkStart w:id="216" w:name="_Toc440372879"/>
      <w:bookmarkStart w:id="217" w:name="_Toc440636390"/>
      <w:bookmarkEnd w:id="201"/>
      <w:bookmarkEnd w:id="202"/>
      <w:bookmarkEnd w:id="203"/>
      <w:bookmarkEnd w:id="204"/>
      <w:bookmarkEnd w:id="205"/>
      <w:bookmarkEnd w:id="206"/>
      <w:bookmarkEnd w:id="207"/>
      <w:bookmarkEnd w:id="208"/>
      <w:bookmarkEnd w:id="209"/>
      <w:bookmarkEnd w:id="210"/>
      <w:bookmarkEnd w:id="211"/>
      <w:bookmarkEnd w:id="212"/>
      <w:bookmarkEnd w:id="213"/>
      <w:r w:rsidRPr="0073389C">
        <w:rPr>
          <w:lang w:val="sk-SK"/>
        </w:rPr>
        <w:t>Predpokladaná hodnota zákazky</w:t>
      </w:r>
      <w:bookmarkEnd w:id="214"/>
      <w:bookmarkEnd w:id="215"/>
      <w:r w:rsidRPr="0073389C">
        <w:rPr>
          <w:lang w:val="sk-SK"/>
        </w:rPr>
        <w:t xml:space="preserve"> (PHZ)</w:t>
      </w:r>
      <w:bookmarkEnd w:id="216"/>
      <w:bookmarkEnd w:id="217"/>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w:t>
      </w:r>
      <w:r w:rsidR="001D76D4">
        <w:rPr>
          <w:rFonts w:cs="Arial"/>
          <w:szCs w:val="19"/>
        </w:rPr>
        <w:lastRenderedPageBreak/>
        <w:t xml:space="preserve">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89"/>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58BD398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r w:rsidR="00103054">
        <w:rPr>
          <w:rFonts w:cs="Arial"/>
          <w:szCs w:val="19"/>
          <w:lang w:val="sk-SK"/>
        </w:rPr>
        <w:t>,</w:t>
      </w:r>
    </w:p>
    <w:p w14:paraId="13D0B168" w14:textId="28687B8D" w:rsidR="00103054" w:rsidRDefault="00103054" w:rsidP="00F158F9">
      <w:pPr>
        <w:pStyle w:val="Bulletslevel2"/>
        <w:spacing w:after="120" w:line="288" w:lineRule="auto"/>
        <w:ind w:left="567" w:hanging="283"/>
        <w:jc w:val="both"/>
        <w:rPr>
          <w:rFonts w:cs="Arial"/>
          <w:szCs w:val="19"/>
          <w:lang w:val="sk-SK"/>
        </w:rPr>
      </w:pP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218" w:name="_Toc359942927"/>
      <w:bookmarkStart w:id="219" w:name="_Toc359943223"/>
      <w:bookmarkStart w:id="220" w:name="_Toc359943519"/>
      <w:bookmarkStart w:id="221" w:name="_Toc359943821"/>
      <w:bookmarkStart w:id="222" w:name="_Toc359944123"/>
      <w:bookmarkStart w:id="223" w:name="_Toc359944423"/>
      <w:bookmarkStart w:id="224" w:name="_Toc360024483"/>
      <w:bookmarkStart w:id="225" w:name="_Toc360030478"/>
      <w:bookmarkStart w:id="226" w:name="_Toc360031228"/>
      <w:bookmarkStart w:id="227" w:name="_Toc360109830"/>
      <w:bookmarkStart w:id="228" w:name="_Toc360110140"/>
      <w:bookmarkStart w:id="229" w:name="_Toc360118330"/>
      <w:bookmarkStart w:id="230" w:name="_Toc360118645"/>
      <w:bookmarkStart w:id="231" w:name="_Toc409190741"/>
      <w:bookmarkStart w:id="232" w:name="_Toc360031229"/>
      <w:bookmarkStart w:id="233" w:name="_Toc440372880"/>
      <w:bookmarkStart w:id="234" w:name="_Toc440636391"/>
      <w:bookmarkEnd w:id="218"/>
      <w:bookmarkEnd w:id="219"/>
      <w:bookmarkEnd w:id="220"/>
      <w:bookmarkEnd w:id="221"/>
      <w:bookmarkEnd w:id="222"/>
      <w:bookmarkEnd w:id="223"/>
      <w:bookmarkEnd w:id="224"/>
      <w:bookmarkEnd w:id="225"/>
      <w:bookmarkEnd w:id="226"/>
      <w:bookmarkEnd w:id="227"/>
      <w:bookmarkEnd w:id="228"/>
      <w:bookmarkEnd w:id="229"/>
      <w:bookmarkEnd w:id="230"/>
      <w:r w:rsidRPr="0073389C">
        <w:rPr>
          <w:lang w:val="sk-SK"/>
        </w:rPr>
        <w:t>Povinnosť uzatvoriť zmluvu</w:t>
      </w:r>
      <w:bookmarkEnd w:id="231"/>
      <w:bookmarkEnd w:id="232"/>
      <w:bookmarkEnd w:id="233"/>
      <w:bookmarkEnd w:id="23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235" w:name="_Toc440372881"/>
      <w:bookmarkStart w:id="236" w:name="_Toc440636392"/>
      <w:r w:rsidRPr="0073389C">
        <w:rPr>
          <w:lang w:val="sk-SK"/>
        </w:rPr>
        <w:t>Finančné limity</w:t>
      </w:r>
      <w:bookmarkEnd w:id="235"/>
      <w:bookmarkEnd w:id="23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0"/>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37" w:name="_Toc440372882"/>
      <w:bookmarkStart w:id="238" w:name="_Toc440636393"/>
      <w:r w:rsidRPr="0073389C">
        <w:rPr>
          <w:lang w:val="sk-SK"/>
        </w:rPr>
        <w:t>Všeobecné ustanovenia</w:t>
      </w:r>
      <w:bookmarkEnd w:id="237"/>
      <w:bookmarkEnd w:id="238"/>
    </w:p>
    <w:p w14:paraId="7A55D278" w14:textId="2B4EE44E"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lastRenderedPageBreak/>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w:t>
      </w:r>
      <w:r w:rsidRPr="0048666F">
        <w:rPr>
          <w:rFonts w:ascii="Arial" w:hAnsi="Arial" w:cs="Arial"/>
          <w:b w:val="0"/>
          <w:sz w:val="19"/>
          <w:szCs w:val="19"/>
        </w:rPr>
        <w:lastRenderedPageBreak/>
        <w:t>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lastRenderedPageBreak/>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13101994" w:rsidR="00D72FDB" w:rsidRPr="0073389C" w:rsidRDefault="00D72FDB" w:rsidP="001F7F84">
      <w:pPr>
        <w:pStyle w:val="Bulletslevel2"/>
        <w:spacing w:after="120" w:line="288" w:lineRule="auto"/>
        <w:ind w:left="567" w:hanging="283"/>
        <w:jc w:val="both"/>
        <w:rPr>
          <w:rFonts w:cs="Arial"/>
          <w:lang w:val="sk-SK"/>
        </w:rPr>
      </w:pPr>
      <w:r w:rsidRPr="00D72FDB">
        <w:rPr>
          <w:rFonts w:cs="Arial"/>
          <w:lang w:val="sk-SK"/>
        </w:rPr>
        <w:t>preukázateľné potvrdenie  (napr. printscreen) preverovania zápisu úspešného uchádzača, resp. jeho subdodávateľov a osôb podľa § 33 ods. 2 a § 34 ods. 2 ZVO v registri konečných užívateľov výhod alebo úspešného uchádzača, resp. jeho subdodávateľov v registri partnerov verejného sektora;</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144232" w:rsidRDefault="00EF2628" w:rsidP="00151D4D">
      <w:pPr>
        <w:pStyle w:val="Bulletslevel2"/>
        <w:numPr>
          <w:ilvl w:val="0"/>
          <w:numId w:val="84"/>
        </w:numPr>
        <w:jc w:val="both"/>
        <w:rPr>
          <w:rFonts w:cs="Arial"/>
          <w:lang w:val="sk-SK"/>
        </w:rPr>
      </w:pPr>
      <w:r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lastRenderedPageBreak/>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1"/>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lastRenderedPageBreak/>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39" w:name="_Toc418000109"/>
      <w:bookmarkStart w:id="240" w:name="_Toc440372883"/>
      <w:bookmarkStart w:id="241" w:name="_Toc440636394"/>
      <w:bookmarkEnd w:id="239"/>
      <w:r w:rsidRPr="00C477FA">
        <w:rPr>
          <w:lang w:val="sk-SK"/>
        </w:rPr>
        <w:t xml:space="preserve">Typy </w:t>
      </w:r>
      <w:r w:rsidRPr="0073389C">
        <w:rPr>
          <w:lang w:val="sk-SK"/>
        </w:rPr>
        <w:t>kontroly VO</w:t>
      </w:r>
      <w:bookmarkEnd w:id="240"/>
      <w:bookmarkEnd w:id="24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 xml:space="preserve">a zároveň v prípade nadlimitných zákaziek realizovaných cez elektronické trhovisko aj automaticky vytvorené oznámenie o vyhlásení verejného obstarávania a súťažné podklady, ktoré boli </w:t>
      </w:r>
      <w:r w:rsidR="00F0718F" w:rsidRPr="005F1F6B">
        <w:rPr>
          <w:rFonts w:cs="Arial"/>
          <w:szCs w:val="19"/>
        </w:rPr>
        <w:lastRenderedPageBreak/>
        <w:t>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271947DC" w14:textId="02E62B61"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nadlimitných zákazkách, okrem zákaziek zadávaných centrálnou obstarávacou organizáciou podľa § 15 ods. 2 ZVO</w:t>
      </w:r>
      <w:r w:rsidRPr="008D5848">
        <w:t xml:space="preserve">; </w:t>
      </w:r>
    </w:p>
    <w:p w14:paraId="0FE68191" w14:textId="531AD0EC"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podlimitných zákazkách realizovaných cez elektronické trhovisko podľa § 108 ods. 1 písm. a) ZVO</w:t>
      </w:r>
      <w:r w:rsidRPr="008D5848">
        <w:t xml:space="preserve">; </w:t>
      </w:r>
    </w:p>
    <w:p w14:paraId="2A44826F" w14:textId="6163A0F1"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r w:rsidR="005D4EE3" w:rsidRPr="005D4EE3">
        <w:t>podlimitných zákazkách pri službách uvedených v prílohe č. 1 ZVO (sociálne služby a iné osobitné služby)</w:t>
      </w:r>
      <w:r w:rsidR="005D4EE3">
        <w:t>.</w:t>
      </w:r>
      <w:r w:rsidR="00E322E9">
        <w:t xml:space="preserve"> </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lastRenderedPageBreak/>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 xml:space="preserve">Doplnením dokumentácie nemôže </w:t>
      </w:r>
      <w:r w:rsidR="00C20764" w:rsidRPr="00C20764">
        <w:rPr>
          <w:rFonts w:cs="Arial"/>
          <w:szCs w:val="19"/>
        </w:rPr>
        <w:lastRenderedPageBreak/>
        <w:t>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275CCA8F" w:rsidR="007B2419" w:rsidRPr="007B2419" w:rsidRDefault="007B2419" w:rsidP="007B2419">
      <w:pPr>
        <w:spacing w:before="120" w:after="120" w:line="288" w:lineRule="auto"/>
        <w:jc w:val="both"/>
      </w:pPr>
      <w:r w:rsidRPr="007B2419">
        <w:t xml:space="preserve">Ak poskytovateľ zistí </w:t>
      </w:r>
      <w:r w:rsidR="00AB3329">
        <w:t xml:space="preserve">nezistí nedostatky, resp. ak zistí </w:t>
      </w:r>
      <w:r w:rsidRPr="007B2419">
        <w:t>nedostatky, ktoré je možné postupmi v zmysle ZVO odstrániť (napr. opätovné vyhodnotenie podmienok účasti alebo ponúk), vyzve prijímateľa na zaslanie podnetu na ÚVO podľa § 169 ods. 1 písm. b) v spojení s § 169 ods. 2 ZVO.</w:t>
      </w:r>
    </w:p>
    <w:p w14:paraId="00489163" w14:textId="4AF31F30"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r w:rsidR="00A30050" w:rsidRPr="00A30050">
        <w:t>v lehote 15 pracovných dní o</w:t>
      </w:r>
      <w:r w:rsidR="003716E4">
        <w:t>do dňa</w:t>
      </w:r>
      <w:r w:rsidR="00A30050" w:rsidRPr="00A30050">
        <w:t xml:space="preserve"> doručenia právoplatného rozhodnutia ÚVO </w:t>
      </w:r>
      <w:r w:rsidR="007F4E20">
        <w:t>prijímateľovi návrh</w:t>
      </w:r>
      <w:r w:rsidRPr="007B2419">
        <w:t xml:space="preserve"> správy</w:t>
      </w:r>
      <w:r w:rsidR="00A30050">
        <w:t>/správu z kontroly VO</w:t>
      </w:r>
      <w:r w:rsidRPr="007B2419">
        <w:t xml:space="preserve">. </w:t>
      </w:r>
    </w:p>
    <w:p w14:paraId="7AFE249B" w14:textId="28E77AF6" w:rsidR="007B2419" w:rsidRPr="007B2419" w:rsidRDefault="007B2419" w:rsidP="007B2419">
      <w:pPr>
        <w:spacing w:before="120" w:after="120" w:line="288" w:lineRule="auto"/>
        <w:jc w:val="both"/>
      </w:pPr>
      <w:r w:rsidRPr="007B2419">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w:t>
      </w:r>
      <w:r w:rsidRPr="007B2419">
        <w:lastRenderedPageBreak/>
        <w:t xml:space="preserve">z kontroly, ktorá obsahuje súhlas s podpísaním zmluvy s úspešným uchádzačom. V prípade, že prijímateľ neodstránil protiprávny stav, vypracuje poskytovateľ </w:t>
      </w:r>
      <w:r w:rsidR="00A30050" w:rsidRPr="007B2419">
        <w:t>správ</w:t>
      </w:r>
      <w:r w:rsidR="00A30050">
        <w:t>u</w:t>
      </w:r>
      <w:r w:rsidR="00A30050" w:rsidRPr="007B2419">
        <w:t xml:space="preserve"> </w:t>
      </w:r>
      <w:r w:rsidRPr="007B2419">
        <w:t>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lastRenderedPageBreak/>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2"/>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3"/>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w:t>
      </w:r>
      <w:r w:rsidRPr="00E70656">
        <w:rPr>
          <w:rFonts w:cs="Arial"/>
          <w:szCs w:val="19"/>
        </w:rPr>
        <w:lastRenderedPageBreak/>
        <w:t>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4"/>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lastRenderedPageBreak/>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64A958BC"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5"/>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6"/>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w:t>
      </w:r>
      <w:r w:rsidRPr="0073389C">
        <w:rPr>
          <w:lang w:eastAsia="x-none"/>
        </w:rPr>
        <w:lastRenderedPageBreak/>
        <w:t xml:space="preserve">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7"/>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lastRenderedPageBreak/>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8"/>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lastRenderedPageBreak/>
        <w:t xml:space="preserve">Rámcové dohody sa podľa § 83 ods. 5 ZVO delia na rámcové dohody bez opätovného otvárania súťaže (tzv. uzavreté rámcové dohody) a s opätovným otváraním súťaže (tzv. otvorené rámcové dohody). </w:t>
      </w:r>
    </w:p>
    <w:p w14:paraId="7BB51B0A" w14:textId="77777777" w:rsidR="008F2958" w:rsidRPr="008F2958" w:rsidRDefault="008F2958" w:rsidP="008F2958">
      <w:pPr>
        <w:tabs>
          <w:tab w:val="left" w:pos="1014"/>
        </w:tabs>
        <w:spacing w:before="120" w:after="120" w:line="288" w:lineRule="auto"/>
        <w:jc w:val="both"/>
      </w:pPr>
      <w:r w:rsidRPr="008F2958">
        <w:t>Prijímateľ predkladá čiastkové zmluvy uzavreté na základe rámcovej dohody realizovanej podľa zákona č. 25/2006 Z.z. na kontrolu podľa Príručky pre verejné obstarávanie verzie 1.4. Čiastkové zmluvy uzavreté na základe rámcovej dohody realizovanej podľa zákona č. 343/2015 Z.z. predkladá prijímateľ na kontrolu podľa Príručky pre verejné obstarávanie verzie 1.5. a nasledovných.</w:t>
      </w:r>
    </w:p>
    <w:p w14:paraId="6DDB5953" w14:textId="0E342AE8" w:rsidR="008F2958" w:rsidRPr="008F2958" w:rsidRDefault="008F2958" w:rsidP="00151D4D">
      <w:pPr>
        <w:numPr>
          <w:ilvl w:val="0"/>
          <w:numId w:val="102"/>
        </w:numPr>
        <w:tabs>
          <w:tab w:val="left" w:pos="1014"/>
        </w:tabs>
        <w:spacing w:line="288" w:lineRule="auto"/>
        <w:jc w:val="both"/>
      </w:pPr>
      <w:r w:rsidRPr="008F2958">
        <w:t>Poskytovateľ vykonáva kontrolu čiastkových zmlúv ako:</w:t>
      </w:r>
      <w:r>
        <w:t xml:space="preserve"> </w:t>
      </w:r>
      <w:r w:rsidRPr="008F2958">
        <w:t>druhú ex-ante kontrolu,</w:t>
      </w:r>
    </w:p>
    <w:p w14:paraId="12FEA763" w14:textId="77777777" w:rsidR="008F2958" w:rsidRPr="008F2958" w:rsidRDefault="008F2958" w:rsidP="00151D4D">
      <w:pPr>
        <w:numPr>
          <w:ilvl w:val="0"/>
          <w:numId w:val="102"/>
        </w:numPr>
        <w:tabs>
          <w:tab w:val="left" w:pos="1014"/>
        </w:tabs>
        <w:spacing w:line="288" w:lineRule="auto"/>
        <w:jc w:val="both"/>
      </w:pPr>
      <w:r w:rsidRPr="008F2958">
        <w:t>následnú ex-post kontrolu alebo</w:t>
      </w:r>
    </w:p>
    <w:p w14:paraId="4E683989" w14:textId="77777777" w:rsidR="008F2958" w:rsidRPr="008F2958" w:rsidRDefault="008F2958" w:rsidP="00151D4D">
      <w:pPr>
        <w:numPr>
          <w:ilvl w:val="0"/>
          <w:numId w:val="102"/>
        </w:numPr>
        <w:tabs>
          <w:tab w:val="left" w:pos="1014"/>
        </w:tabs>
        <w:spacing w:line="288" w:lineRule="auto"/>
        <w:jc w:val="both"/>
      </w:pPr>
      <w:r w:rsidRPr="008F2958">
        <w:t>štandardnú ex-post kontrolu.</w:t>
      </w:r>
    </w:p>
    <w:p w14:paraId="2DE2853F" w14:textId="77777777" w:rsidR="008F2958" w:rsidRDefault="008F2958" w:rsidP="007D11DA">
      <w:pPr>
        <w:tabs>
          <w:tab w:val="left" w:pos="1014"/>
        </w:tabs>
        <w:spacing w:before="120" w:after="120" w:line="288" w:lineRule="auto"/>
        <w:jc w:val="both"/>
      </w:pP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151D4D">
      <w:pPr>
        <w:pStyle w:val="Odsekzoznamu"/>
        <w:numPr>
          <w:ilvl w:val="0"/>
          <w:numId w:val="90"/>
        </w:numPr>
        <w:spacing w:before="120" w:after="120" w:line="288" w:lineRule="auto"/>
        <w:jc w:val="both"/>
        <w:rPr>
          <w:b/>
        </w:rPr>
      </w:pPr>
      <w:r w:rsidRPr="00697E52">
        <w:rPr>
          <w:b/>
        </w:rPr>
        <w:t>Uzavreté rámcové dohody</w:t>
      </w:r>
    </w:p>
    <w:p w14:paraId="388CBB57" w14:textId="77777777" w:rsidR="007D11DA" w:rsidRDefault="007D11DA" w:rsidP="007D11DA">
      <w:pPr>
        <w:tabs>
          <w:tab w:val="left" w:pos="1014"/>
        </w:tabs>
        <w:spacing w:before="120" w:after="120" w:line="288" w:lineRule="auto"/>
        <w:jc w:val="both"/>
        <w:rPr>
          <w:b/>
        </w:rPr>
      </w:pPr>
    </w:p>
    <w:p w14:paraId="09FBC33D" w14:textId="4FBE22B3" w:rsidR="007D11DA" w:rsidRPr="005F5EA3" w:rsidRDefault="007D11DA" w:rsidP="007D11DA">
      <w:pPr>
        <w:tabs>
          <w:tab w:val="left" w:pos="1014"/>
        </w:tabs>
        <w:spacing w:before="120" w:after="120" w:line="288" w:lineRule="auto"/>
        <w:jc w:val="both"/>
        <w:rPr>
          <w:b/>
        </w:rPr>
      </w:pPr>
      <w:r w:rsidRPr="005F5EA3">
        <w:rPr>
          <w:b/>
        </w:rPr>
        <w:t xml:space="preserve">Čiastková zmluva, ktorej hodnota je rovnaká alebo vyššia ako finančný limit </w:t>
      </w:r>
      <w:r w:rsidR="008F2958" w:rsidRPr="008F2958">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lastRenderedPageBreak/>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3368A13"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9A73D59" w14:textId="77777777" w:rsidR="007D11DA" w:rsidRDefault="007D11DA" w:rsidP="007D11DA">
      <w:pPr>
        <w:tabs>
          <w:tab w:val="left" w:pos="1014"/>
        </w:tabs>
        <w:spacing w:before="120" w:after="120" w:line="288" w:lineRule="auto"/>
        <w:jc w:val="both"/>
      </w:pPr>
    </w:p>
    <w:p w14:paraId="7FE9586B" w14:textId="4C461746" w:rsidR="007D11DA" w:rsidRPr="00697E52" w:rsidRDefault="007D11DA" w:rsidP="007D11DA">
      <w:pPr>
        <w:tabs>
          <w:tab w:val="left" w:pos="1014"/>
        </w:tabs>
        <w:spacing w:before="120" w:after="120" w:line="288" w:lineRule="auto"/>
        <w:jc w:val="both"/>
        <w:rPr>
          <w:b/>
        </w:rPr>
      </w:pPr>
      <w:r w:rsidRPr="00697E52">
        <w:rPr>
          <w:b/>
        </w:rPr>
        <w:t xml:space="preserve">Čiastková zmluva, ktorej hodnota je nižšia ako finančný limit </w:t>
      </w:r>
      <w:r w:rsidR="00721741" w:rsidRPr="00721741">
        <w:rPr>
          <w:b/>
        </w:rPr>
        <w:t>pre nadlimitnú zákazku v závislosti od typu obstarávajúceho subjektu a predmetu zákazky</w:t>
      </w:r>
      <w:r w:rsidRPr="00697E52">
        <w:rPr>
          <w:b/>
        </w:rPr>
        <w:t xml:space="preserve"> </w:t>
      </w:r>
    </w:p>
    <w:p w14:paraId="35F1FFF3" w14:textId="77777777" w:rsidR="007D11DA" w:rsidRDefault="007D11DA" w:rsidP="007D11DA">
      <w:pPr>
        <w:tabs>
          <w:tab w:val="left" w:pos="1014"/>
        </w:tabs>
        <w:spacing w:before="120" w:after="120" w:line="288" w:lineRule="auto"/>
        <w:jc w:val="both"/>
      </w:pP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4B4F0268" w14:textId="77777777" w:rsidR="007D11DA" w:rsidRDefault="007D11DA" w:rsidP="007D11DA">
      <w:pPr>
        <w:tabs>
          <w:tab w:val="left" w:pos="1014"/>
        </w:tabs>
        <w:spacing w:before="120" w:after="120" w:line="288" w:lineRule="auto"/>
        <w:jc w:val="both"/>
      </w:pP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7D11DA">
      <w:pPr>
        <w:tabs>
          <w:tab w:val="left" w:pos="1014"/>
        </w:tabs>
        <w:spacing w:before="120" w:after="120" w:line="288" w:lineRule="auto"/>
        <w:jc w:val="both"/>
      </w:pPr>
      <w:r w:rsidRPr="00164E19">
        <w:rPr>
          <w:b/>
        </w:rPr>
        <w:t xml:space="preserve">Čiastková zmluva, ktorej hodnota je rovnaká alebo vyššia ako finančný limit </w:t>
      </w:r>
      <w:r w:rsidR="00721741" w:rsidRPr="00721741">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lastRenderedPageBreak/>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7D11DA">
      <w:pPr>
        <w:tabs>
          <w:tab w:val="left" w:pos="1014"/>
        </w:tabs>
        <w:spacing w:before="120" w:after="120" w:line="288" w:lineRule="auto"/>
        <w:jc w:val="both"/>
      </w:pPr>
      <w:r w:rsidRPr="00164E19">
        <w:rPr>
          <w:b/>
        </w:rPr>
        <w:t xml:space="preserve">Čiastková zmluva, ktorej hodnota je nižšia ako finančný limit </w:t>
      </w:r>
      <w:r w:rsidR="00721741" w:rsidRPr="00721741">
        <w:rPr>
          <w:b/>
        </w:rPr>
        <w:t>pre nadlimitnú zákazku v závislosti od typu obstarávajúceho subjektu a predmetu zákazky</w:t>
      </w:r>
    </w:p>
    <w:p w14:paraId="419AABE6" w14:textId="77777777" w:rsidR="007D11DA" w:rsidRDefault="007D11DA" w:rsidP="007D11DA">
      <w:pPr>
        <w:tabs>
          <w:tab w:val="left" w:pos="1014"/>
        </w:tabs>
        <w:spacing w:before="120" w:after="120" w:line="288" w:lineRule="auto"/>
        <w:jc w:val="both"/>
      </w:pP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lastRenderedPageBreak/>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242" w:name="_Toc440372884"/>
      <w:bookmarkStart w:id="243" w:name="_Toc440636395"/>
      <w:r w:rsidRPr="0073389C">
        <w:rPr>
          <w:lang w:val="sk-SK"/>
        </w:rPr>
        <w:t>Finančné opravy</w:t>
      </w:r>
      <w:bookmarkEnd w:id="242"/>
      <w:bookmarkEnd w:id="24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3FC3AF08"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7777777"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99"/>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lastRenderedPageBreak/>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w:t>
      </w:r>
      <w:r w:rsidRPr="004B129C">
        <w:rPr>
          <w:rFonts w:cs="Arial"/>
          <w:szCs w:val="19"/>
        </w:rPr>
        <w:lastRenderedPageBreak/>
        <w:t xml:space="preserve">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244" w:name="_Toc440372885"/>
      <w:bookmarkStart w:id="245" w:name="_Toc440636396"/>
      <w:r w:rsidRPr="0073389C">
        <w:rPr>
          <w:lang w:val="sk-SK"/>
        </w:rPr>
        <w:t>Postupy vo verejnom obstarávaní</w:t>
      </w:r>
      <w:bookmarkEnd w:id="244"/>
      <w:bookmarkEnd w:id="24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07E96980"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w:t>
      </w:r>
      <w:r w:rsidRPr="0073389C">
        <w:rPr>
          <w:rFonts w:cs="Arial"/>
          <w:szCs w:val="19"/>
        </w:rPr>
        <w:lastRenderedPageBreak/>
        <w:t xml:space="preserve">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51B66CFF" w14:textId="2330F4F4"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1F7F84">
        <w:rPr>
          <w:rFonts w:cs="Arial"/>
          <w:szCs w:val="19"/>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lastRenderedPageBreak/>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lastRenderedPageBreak/>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5A1D7B2E"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 xml:space="preserve">Zároveň, ak napriek čestnému vyhláseniu prijímateľa poskytovateľ identifikuje, že dokumentácia nie je kompletná a pre riadne ukončenie </w:t>
      </w:r>
      <w:r w:rsidRPr="00703E20">
        <w:rPr>
          <w:rFonts w:cs="Arial"/>
          <w:szCs w:val="19"/>
          <w:lang w:eastAsia="x-none"/>
        </w:rPr>
        <w:lastRenderedPageBreak/>
        <w:t>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380B6B9A"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7E773D2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000E5863" w:rsidRPr="000E5863">
        <w:rPr>
          <w:color w:val="EEECE1" w:themeColor="background2"/>
          <w:u w:val="single"/>
        </w:rPr>
        <w:t xml:space="preserve">V prípade, ak prijímateľ opomenie zaslať e-mailovú informáciu o zverejnení výzvy na súťaž na e-mail </w:t>
      </w:r>
      <w:hyperlink r:id="rId27" w:history="1">
        <w:r w:rsidR="000E5863" w:rsidRPr="000E5863">
          <w:rPr>
            <w:rStyle w:val="Hypertextovprepojenie"/>
          </w:rPr>
          <w:t>vo.sep@minv.sk</w:t>
        </w:r>
      </w:hyperlink>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246" w:name="_Toc440372886"/>
      <w:bookmarkStart w:id="247" w:name="_Toc440636397"/>
      <w:r w:rsidRPr="0073389C">
        <w:rPr>
          <w:lang w:val="sk-SK"/>
        </w:rPr>
        <w:t>Zákazky nespadajúce pod zákon o verejnom obstarávaní</w:t>
      </w:r>
      <w:bookmarkEnd w:id="246"/>
      <w:bookmarkEnd w:id="24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w:t>
      </w:r>
      <w:r w:rsidRPr="0073389C">
        <w:lastRenderedPageBreak/>
        <w:t xml:space="preserve">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3F2C9E3F"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lastRenderedPageBreak/>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lastRenderedPageBreak/>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w:t>
      </w:r>
      <w:r w:rsidRPr="0073389C">
        <w:rPr>
          <w:color w:val="000000"/>
        </w:rPr>
        <w:lastRenderedPageBreak/>
        <w:t xml:space="preserve">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248" w:name="_Toc440372887"/>
      <w:bookmarkStart w:id="249" w:name="_Toc440636398"/>
      <w:r w:rsidRPr="0073389C">
        <w:rPr>
          <w:lang w:val="sk-SK"/>
        </w:rPr>
        <w:t>Konflikt záujmov</w:t>
      </w:r>
      <w:bookmarkEnd w:id="248"/>
      <w:bookmarkEnd w:id="24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Upozorňujeme prijímateľa, že posudzovanie konfliktu záujmov bude v rámci kontroly VO spojené s procesom určovania finančných opráv, resp. s dôsledkom vylúčenia dotknutého VO z financovania v plnom </w:t>
      </w:r>
      <w:r w:rsidRPr="0073389C">
        <w:rPr>
          <w:color w:val="000000"/>
        </w:rPr>
        <w:lastRenderedPageBreak/>
        <w:t>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0"/>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1"/>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2"/>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3"/>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w:t>
            </w:r>
            <w:r w:rsidRPr="0073389C">
              <w:lastRenderedPageBreak/>
              <w:t xml:space="preserve">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indikuje možnosť, že dodávateľ odmieta zaplatiť </w:t>
            </w:r>
            <w:r w:rsidRPr="0073389C">
              <w:lastRenderedPageBreak/>
              <w:t>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ins w:id="250" w:author="Auto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3C736A6F" w:rsidR="00F457A3" w:rsidRDefault="00F457A3" w:rsidP="00F457A3">
      <w:pPr>
        <w:rPr>
          <w:ins w:id="251" w:author="Autor"/>
          <w:rFonts w:ascii="Times New Roman" w:hAnsi="Times New Roman"/>
          <w:b/>
          <w:sz w:val="24"/>
        </w:rPr>
      </w:pPr>
      <w:ins w:id="252" w:author="Autor">
        <w:r>
          <w:rPr>
            <w:rFonts w:ascii="Times New Roman" w:hAnsi="Times New Roman"/>
            <w:b/>
            <w:sz w:val="24"/>
          </w:rPr>
          <w:t xml:space="preserve">Verejné obstarávania </w:t>
        </w:r>
        <w:del w:id="253" w:author="Autor">
          <w:r w:rsidDel="00A2535D">
            <w:rPr>
              <w:rFonts w:ascii="Times New Roman" w:hAnsi="Times New Roman"/>
              <w:b/>
              <w:sz w:val="24"/>
            </w:rPr>
            <w:delText>pri</w:delText>
          </w:r>
        </w:del>
        <w:r w:rsidR="00A2535D">
          <w:rPr>
            <w:rFonts w:ascii="Times New Roman" w:hAnsi="Times New Roman"/>
            <w:b/>
            <w:sz w:val="24"/>
          </w:rPr>
          <w:t>v rámci</w:t>
        </w:r>
        <w:del w:id="254" w:author="Autor">
          <w:r w:rsidR="00A2535D" w:rsidDel="00F87338">
            <w:rPr>
              <w:rFonts w:ascii="Times New Roman" w:hAnsi="Times New Roman"/>
              <w:b/>
              <w:sz w:val="24"/>
            </w:rPr>
            <w:delText xml:space="preserve"> </w:delText>
          </w:r>
          <w:r w:rsidDel="00F87338">
            <w:rPr>
              <w:rFonts w:ascii="Times New Roman" w:hAnsi="Times New Roman"/>
              <w:b/>
              <w:sz w:val="24"/>
            </w:rPr>
            <w:delText xml:space="preserve">  </w:delText>
          </w:r>
        </w:del>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del w:id="255" w:author="Autor">
          <w:r w:rsidDel="00A2535D">
            <w:rPr>
              <w:rFonts w:ascii="Times New Roman" w:hAnsi="Times New Roman"/>
              <w:b/>
              <w:sz w:val="24"/>
            </w:rPr>
            <w:delText>ovanom</w:delText>
          </w:r>
        </w:del>
        <w:r>
          <w:rPr>
            <w:rFonts w:ascii="Times New Roman" w:hAnsi="Times New Roman"/>
            <w:b/>
            <w:sz w:val="24"/>
          </w:rPr>
          <w:t xml:space="preserve"> vykazovan</w:t>
        </w:r>
        <w:r w:rsidR="00A2535D">
          <w:rPr>
            <w:rFonts w:ascii="Times New Roman" w:hAnsi="Times New Roman"/>
            <w:b/>
            <w:sz w:val="24"/>
          </w:rPr>
          <w:t>ia</w:t>
        </w:r>
        <w:del w:id="256" w:author="Autor">
          <w:r w:rsidDel="00A2535D">
            <w:rPr>
              <w:rFonts w:ascii="Times New Roman" w:hAnsi="Times New Roman"/>
              <w:b/>
              <w:sz w:val="24"/>
            </w:rPr>
            <w:delText>í</w:delText>
          </w:r>
        </w:del>
        <w:r w:rsidRPr="00CA3B38">
          <w:rPr>
            <w:rFonts w:ascii="Times New Roman" w:hAnsi="Times New Roman"/>
            <w:b/>
            <w:sz w:val="24"/>
          </w:rPr>
          <w:t xml:space="preserve"> výdavkov</w:t>
        </w:r>
      </w:ins>
    </w:p>
    <w:p w14:paraId="60B2CC01" w14:textId="77777777" w:rsidR="00F457A3" w:rsidRPr="00CA3B38" w:rsidRDefault="00F457A3" w:rsidP="00F457A3">
      <w:pPr>
        <w:rPr>
          <w:ins w:id="257" w:author="Autor"/>
          <w:rFonts w:ascii="Times New Roman" w:hAnsi="Times New Roman"/>
          <w:b/>
          <w:sz w:val="24"/>
        </w:rPr>
      </w:pPr>
    </w:p>
    <w:p w14:paraId="6AD0A4B9" w14:textId="66AD32B0" w:rsidR="00F457A3" w:rsidRPr="00F457A3" w:rsidRDefault="00F457A3" w:rsidP="000765C3">
      <w:pPr>
        <w:pStyle w:val="Odsekzoznamu"/>
        <w:numPr>
          <w:ilvl w:val="0"/>
          <w:numId w:val="107"/>
        </w:numPr>
        <w:spacing w:after="200" w:line="276" w:lineRule="auto"/>
        <w:jc w:val="both"/>
        <w:rPr>
          <w:ins w:id="258" w:author="Autor"/>
          <w:color w:val="000000"/>
        </w:rPr>
      </w:pPr>
      <w:ins w:id="259" w:author="Auto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del w:id="260" w:author="Autor">
          <w:r w:rsidRPr="00F457A3" w:rsidDel="00A2535D">
            <w:rPr>
              <w:color w:val="000000"/>
            </w:rPr>
            <w:delText>pre</w:delText>
          </w:r>
        </w:del>
        <w:r w:rsidRPr="00F457A3">
          <w:rPr>
            <w:color w:val="000000"/>
          </w:rPr>
          <w:t xml:space="preserve"> ZVV“), postupuje podľa Príručky pre Prijímateľa, okrem nasledujúcich ustanovení:</w:t>
        </w:r>
      </w:ins>
    </w:p>
    <w:p w14:paraId="614C4D2F" w14:textId="77777777" w:rsidR="00F457A3" w:rsidRPr="00F457A3" w:rsidRDefault="00F457A3" w:rsidP="000765C3">
      <w:pPr>
        <w:pStyle w:val="Odsekzoznamu"/>
        <w:numPr>
          <w:ilvl w:val="0"/>
          <w:numId w:val="106"/>
        </w:numPr>
        <w:spacing w:after="200" w:line="276" w:lineRule="auto"/>
        <w:jc w:val="both"/>
        <w:rPr>
          <w:ins w:id="261" w:author="Autor"/>
          <w:color w:val="000000"/>
        </w:rPr>
      </w:pPr>
      <w:ins w:id="262" w:author="Autor">
        <w:r w:rsidRPr="00F457A3">
          <w:rPr>
            <w:color w:val="000000"/>
          </w:rPr>
          <w:t xml:space="preserve">kapitola 2.5.1,  </w:t>
        </w:r>
      </w:ins>
    </w:p>
    <w:p w14:paraId="4739E734" w14:textId="65DF4662" w:rsidR="00F457A3" w:rsidRPr="000765C3" w:rsidDel="00F87338" w:rsidRDefault="00F457A3" w:rsidP="00F87338">
      <w:pPr>
        <w:pStyle w:val="Odsekzoznamu"/>
        <w:numPr>
          <w:ilvl w:val="0"/>
          <w:numId w:val="106"/>
        </w:numPr>
        <w:spacing w:after="200" w:line="276" w:lineRule="auto"/>
        <w:jc w:val="both"/>
        <w:rPr>
          <w:ins w:id="263" w:author="Autor"/>
          <w:del w:id="264" w:author="Autor"/>
          <w:color w:val="000000"/>
        </w:rPr>
      </w:pPr>
      <w:ins w:id="265" w:author="Autor">
        <w:del w:id="266" w:author="Autor">
          <w:r w:rsidRPr="00F87338" w:rsidDel="00D8644C">
            <w:rPr>
              <w:color w:val="000000"/>
            </w:rPr>
            <w:delText xml:space="preserve">ustanovenia upravujúce niektoré typy kontrol VO, a to </w:delText>
          </w:r>
        </w:del>
        <w:r w:rsidRPr="00F87338">
          <w:rPr>
            <w:color w:val="000000"/>
          </w:rPr>
          <w:t>kapitola 2.5.6 písm. a), b)</w:t>
        </w:r>
        <w:r w:rsidR="00F87338">
          <w:rPr>
            <w:color w:val="000000"/>
          </w:rPr>
          <w:t>,</w:t>
        </w:r>
        <w:r w:rsidR="00F87338" w:rsidRPr="00F87338" w:rsidDel="00F87338">
          <w:rPr>
            <w:color w:val="000000"/>
          </w:rPr>
          <w:t xml:space="preserve"> </w:t>
        </w:r>
        <w:del w:id="267" w:author="Autor">
          <w:r w:rsidRPr="00F87338" w:rsidDel="00F87338">
            <w:rPr>
              <w:color w:val="000000"/>
            </w:rPr>
            <w:delText xml:space="preserve"> a </w:delText>
          </w:r>
        </w:del>
        <w:r w:rsidRPr="00F87338">
          <w:rPr>
            <w:color w:val="000000"/>
          </w:rPr>
          <w:t xml:space="preserve">d), </w:t>
        </w:r>
        <w:del w:id="268" w:author="Autor">
          <w:r w:rsidRPr="00F87338" w:rsidDel="00F87338">
            <w:rPr>
              <w:color w:val="000000"/>
            </w:rPr>
            <w:delText xml:space="preserve">  </w:delText>
          </w:r>
        </w:del>
      </w:ins>
    </w:p>
    <w:p w14:paraId="13679BA5" w14:textId="65D87404" w:rsidR="00F457A3" w:rsidRPr="00F87338" w:rsidRDefault="00F457A3" w:rsidP="00F87338">
      <w:pPr>
        <w:pStyle w:val="Odsekzoznamu"/>
        <w:numPr>
          <w:ilvl w:val="0"/>
          <w:numId w:val="106"/>
        </w:numPr>
        <w:spacing w:after="200" w:line="276" w:lineRule="auto"/>
        <w:jc w:val="both"/>
        <w:rPr>
          <w:ins w:id="269" w:author="Autor"/>
          <w:color w:val="000000"/>
        </w:rPr>
      </w:pPr>
      <w:ins w:id="270" w:author="Autor">
        <w:del w:id="271" w:author="Autor">
          <w:r w:rsidRPr="00F87338" w:rsidDel="00F87338">
            <w:rPr>
              <w:color w:val="000000"/>
            </w:rPr>
            <w:delText xml:space="preserve">kapitola 2.5.6 písm. </w:delText>
          </w:r>
        </w:del>
        <w:r w:rsidRPr="00F87338">
          <w:rPr>
            <w:color w:val="000000"/>
          </w:rPr>
          <w:t xml:space="preserve">e), </w:t>
        </w:r>
        <w:r w:rsidR="00D8644C" w:rsidRPr="00F87338">
          <w:rPr>
            <w:color w:val="000000"/>
          </w:rPr>
          <w:t xml:space="preserve">f), </w:t>
        </w:r>
        <w:r w:rsidRPr="00F87338">
          <w:rPr>
            <w:color w:val="000000"/>
          </w:rPr>
          <w:t>g), h), i)</w:t>
        </w:r>
        <w:del w:id="272" w:author="Autor">
          <w:r w:rsidRPr="00F87338" w:rsidDel="00F87338">
            <w:rPr>
              <w:color w:val="000000"/>
            </w:rPr>
            <w:delText>,</w:delText>
          </w:r>
        </w:del>
        <w:r w:rsidR="00F87338">
          <w:rPr>
            <w:color w:val="000000"/>
          </w:rPr>
          <w:t xml:space="preserve"> a</w:t>
        </w:r>
        <w:r w:rsidRPr="00F87338">
          <w:rPr>
            <w:color w:val="000000"/>
          </w:rPr>
          <w:t xml:space="preserve"> j)</w:t>
        </w:r>
        <w:del w:id="273" w:author="Autor">
          <w:r w:rsidRPr="00F87338" w:rsidDel="00F87338">
            <w:rPr>
              <w:color w:val="000000"/>
            </w:rPr>
            <w:delText xml:space="preserve"> tejto príručky</w:delText>
          </w:r>
        </w:del>
        <w:r w:rsidRPr="00F87338">
          <w:rPr>
            <w:color w:val="000000"/>
          </w:rPr>
          <w:t>,</w:t>
        </w:r>
      </w:ins>
    </w:p>
    <w:p w14:paraId="08CAD60C" w14:textId="77777777" w:rsidR="00F457A3" w:rsidRPr="00F457A3" w:rsidRDefault="00F457A3" w:rsidP="000765C3">
      <w:pPr>
        <w:pStyle w:val="Odsekzoznamu"/>
        <w:numPr>
          <w:ilvl w:val="0"/>
          <w:numId w:val="106"/>
        </w:numPr>
        <w:spacing w:after="200" w:line="276" w:lineRule="auto"/>
        <w:jc w:val="both"/>
        <w:rPr>
          <w:ins w:id="274" w:author="Autor"/>
          <w:color w:val="000000"/>
        </w:rPr>
      </w:pPr>
      <w:ins w:id="275" w:author="Autor">
        <w:r w:rsidRPr="00F457A3">
          <w:rPr>
            <w:color w:val="000000"/>
          </w:rPr>
          <w:t>kapitola 2.5.7.</w:t>
        </w:r>
      </w:ins>
    </w:p>
    <w:p w14:paraId="68823A50" w14:textId="77777777" w:rsidR="00F457A3" w:rsidRPr="00F457A3" w:rsidRDefault="00F457A3" w:rsidP="00F457A3">
      <w:pPr>
        <w:pStyle w:val="Odsekzoznamu"/>
        <w:jc w:val="both"/>
        <w:rPr>
          <w:ins w:id="276" w:author="Autor"/>
          <w:color w:val="000000"/>
        </w:rPr>
      </w:pPr>
    </w:p>
    <w:p w14:paraId="6703F27E" w14:textId="46ECBC81" w:rsidR="00F457A3" w:rsidRPr="00F457A3" w:rsidRDefault="00F457A3" w:rsidP="00F457A3">
      <w:pPr>
        <w:pStyle w:val="Odsekzoznamu"/>
        <w:jc w:val="both"/>
        <w:rPr>
          <w:ins w:id="277" w:author="Autor"/>
          <w:color w:val="000000"/>
        </w:rPr>
      </w:pPr>
      <w:ins w:id="278" w:author="Autor">
        <w:r w:rsidRPr="00F457A3">
          <w:rPr>
            <w:color w:val="000000"/>
          </w:rPr>
          <w:t xml:space="preserve">Ostatné ustanovenia tejto príručky, ktoré z povahy a charakteru VO </w:t>
        </w:r>
        <w:del w:id="279" w:author="Autor">
          <w:r w:rsidRPr="00F457A3" w:rsidDel="00A2535D">
            <w:rPr>
              <w:color w:val="000000"/>
            </w:rPr>
            <w:delText>pre</w:delText>
          </w:r>
        </w:del>
        <w:r w:rsidR="00A2535D">
          <w:rPr>
            <w:color w:val="000000"/>
          </w:rPr>
          <w:t>v rámci</w:t>
        </w:r>
        <w:r w:rsidRPr="00F457A3">
          <w:rPr>
            <w:color w:val="000000"/>
          </w:rPr>
          <w:t xml:space="preserve"> ZVV nie sú aplikovateľné, je možné považovať za bezpredmetné.  </w:t>
        </w:r>
      </w:ins>
    </w:p>
    <w:p w14:paraId="1D7AA70A" w14:textId="77777777" w:rsidR="00F457A3" w:rsidRPr="00F457A3" w:rsidRDefault="00F457A3" w:rsidP="00F457A3">
      <w:pPr>
        <w:pStyle w:val="Odsekzoznamu"/>
        <w:jc w:val="both"/>
        <w:rPr>
          <w:ins w:id="280" w:author="Autor"/>
          <w:color w:val="000000"/>
        </w:rPr>
      </w:pPr>
    </w:p>
    <w:p w14:paraId="0566E741" w14:textId="3544EE64" w:rsidR="00F457A3" w:rsidRPr="0056123B" w:rsidRDefault="00F457A3" w:rsidP="000765C3">
      <w:pPr>
        <w:pStyle w:val="Odsekzoznamu"/>
        <w:numPr>
          <w:ilvl w:val="0"/>
          <w:numId w:val="107"/>
        </w:numPr>
        <w:spacing w:after="200" w:line="276" w:lineRule="auto"/>
        <w:jc w:val="both"/>
        <w:rPr>
          <w:ins w:id="281" w:author="Autor"/>
          <w:color w:val="000000"/>
        </w:rPr>
      </w:pPr>
      <w:ins w:id="282" w:author="Autor">
        <w:r w:rsidRPr="00F457A3">
          <w:rPr>
            <w:color w:val="000000"/>
          </w:rPr>
          <w:t xml:space="preserve">Okamih </w:t>
        </w:r>
        <w:del w:id="283" w:author="Autor">
          <w:r w:rsidRPr="00F457A3" w:rsidDel="00C903D1">
            <w:rPr>
              <w:color w:val="000000"/>
            </w:rPr>
            <w:delText xml:space="preserve">určujúci </w:delText>
          </w:r>
        </w:del>
        <w:r w:rsidRPr="00F457A3">
          <w:rPr>
            <w:color w:val="000000"/>
          </w:rPr>
          <w:t xml:space="preserve">pre zaslanie výzvy na predloženie VO </w:t>
        </w:r>
        <w:del w:id="284" w:author="Autor">
          <w:r w:rsidRPr="00F457A3" w:rsidDel="00A2535D">
            <w:rPr>
              <w:color w:val="000000"/>
            </w:rPr>
            <w:delText>pre</w:delText>
          </w:r>
        </w:del>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del w:id="285" w:author="Autor">
          <w:r w:rsidR="00C903D1" w:rsidRPr="0056123B" w:rsidDel="00C21732">
            <w:rPr>
              <w:color w:val="000000"/>
            </w:rPr>
            <w:delText>ujúci</w:delText>
          </w:r>
        </w:del>
        <w:r w:rsidR="00C903D1" w:rsidRPr="0056123B">
          <w:rPr>
            <w:color w:val="000000"/>
          </w:rPr>
          <w:t xml:space="preserve"> RO pre OP EVS </w:t>
        </w:r>
        <w:r w:rsidR="00C21732" w:rsidRPr="0056123B">
          <w:rPr>
            <w:color w:val="000000"/>
          </w:rPr>
          <w:t xml:space="preserve">obvykle na základe vyhodnotenia podnetov od </w:t>
        </w:r>
        <w:del w:id="286" w:author="Autor">
          <w:r w:rsidR="00C21732" w:rsidRPr="0056123B">
            <w:rPr>
              <w:color w:val="000000"/>
            </w:rPr>
            <w:delText xml:space="preserve">auditných </w:delText>
          </w:r>
        </w:del>
        <w:r w:rsidR="00C21732" w:rsidRPr="0056123B">
          <w:rPr>
            <w:color w:val="000000"/>
          </w:rPr>
          <w:t>orgánov</w:t>
        </w:r>
        <w:r w:rsidR="00E170BD" w:rsidRPr="0056123B">
          <w:rPr>
            <w:color w:val="000000"/>
          </w:rPr>
          <w:t xml:space="preserve"> auditu kontroly a orgánov implementácie EŠIF</w:t>
        </w:r>
        <w:del w:id="287" w:author="Autor">
          <w:r w:rsidR="00C21732" w:rsidRPr="0056123B">
            <w:rPr>
              <w:color w:val="000000"/>
            </w:rPr>
            <w:delText>,</w:delText>
          </w:r>
        </w:del>
        <w:r w:rsidR="00C21732" w:rsidRPr="0056123B">
          <w:rPr>
            <w:color w:val="000000"/>
          </w:rPr>
          <w:t xml:space="preserve"> mediálnych podnetov alebo vlastných kontrolných mechanizmov</w:t>
        </w:r>
        <w:del w:id="288" w:author="Autor">
          <w:r w:rsidR="00C903D1" w:rsidRPr="0056123B" w:rsidDel="00C21732">
            <w:rPr>
              <w:color w:val="000000"/>
            </w:rPr>
            <w:delText xml:space="preserve">vyhodnotí </w:delText>
          </w:r>
          <w:r w:rsidRPr="0056123B" w:rsidDel="00C21732">
            <w:rPr>
              <w:color w:val="000000"/>
            </w:rPr>
            <w:delText>– doplní metodika</w:delText>
          </w:r>
        </w:del>
        <w:r w:rsidR="00C21732" w:rsidRPr="0056123B">
          <w:rPr>
            <w:color w:val="000000"/>
          </w:rPr>
          <w:t xml:space="preserve">. </w:t>
        </w:r>
      </w:ins>
    </w:p>
    <w:p w14:paraId="57C25A11" w14:textId="77777777" w:rsidR="00F457A3" w:rsidRPr="00F457A3" w:rsidRDefault="00F457A3" w:rsidP="00F457A3">
      <w:pPr>
        <w:pStyle w:val="Odsekzoznamu"/>
        <w:jc w:val="both"/>
        <w:rPr>
          <w:ins w:id="289" w:author="Autor"/>
          <w:color w:val="000000"/>
        </w:rPr>
      </w:pPr>
    </w:p>
    <w:p w14:paraId="56061385" w14:textId="4DE47254" w:rsidR="00F457A3" w:rsidRPr="00F457A3" w:rsidRDefault="00F457A3" w:rsidP="000765C3">
      <w:pPr>
        <w:pStyle w:val="Odsekzoznamu"/>
        <w:numPr>
          <w:ilvl w:val="0"/>
          <w:numId w:val="107"/>
        </w:numPr>
        <w:spacing w:after="200" w:line="276" w:lineRule="auto"/>
        <w:jc w:val="both"/>
        <w:rPr>
          <w:ins w:id="290" w:author="Autor"/>
          <w:color w:val="000000"/>
        </w:rPr>
      </w:pPr>
      <w:ins w:id="291" w:author="Autor">
        <w:r w:rsidRPr="00F457A3">
          <w:rPr>
            <w:color w:val="000000"/>
          </w:rPr>
          <w:t xml:space="preserve">Prijímateľ sa zaväzuje na základe výzvy Poskytovateľa predložiť mu v lehote nie kratšej ako bezodkladne dokumentáciu z VO </w:t>
        </w:r>
        <w:del w:id="292" w:author="Autor">
          <w:r w:rsidRPr="00F457A3" w:rsidDel="00A2535D">
            <w:rPr>
              <w:color w:val="000000"/>
            </w:rPr>
            <w:delText>pre</w:delText>
          </w:r>
        </w:del>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ins>
    </w:p>
    <w:p w14:paraId="4227AAE2" w14:textId="77777777" w:rsidR="00F457A3" w:rsidRPr="00F457A3" w:rsidRDefault="00F457A3" w:rsidP="00F457A3">
      <w:pPr>
        <w:pStyle w:val="Odsekzoznamu"/>
        <w:jc w:val="both"/>
        <w:rPr>
          <w:ins w:id="293" w:author="Autor"/>
          <w:color w:val="000000"/>
        </w:rPr>
      </w:pPr>
    </w:p>
    <w:p w14:paraId="06D38A94" w14:textId="65FBADA0" w:rsidR="00F457A3" w:rsidRPr="00F457A3" w:rsidRDefault="00F457A3" w:rsidP="00F457A3">
      <w:pPr>
        <w:pStyle w:val="Odsekzoznamu"/>
        <w:jc w:val="both"/>
        <w:rPr>
          <w:ins w:id="294" w:author="Autor"/>
          <w:color w:val="000000"/>
        </w:rPr>
      </w:pPr>
      <w:ins w:id="295" w:author="Autor">
        <w:r w:rsidRPr="00F457A3">
          <w:rPr>
            <w:color w:val="000000"/>
          </w:rPr>
          <w:t xml:space="preserve">Dôležité upozornenie: VO </w:t>
        </w:r>
        <w:del w:id="296" w:author="Autor">
          <w:r w:rsidRPr="00F457A3" w:rsidDel="00A2535D">
            <w:rPr>
              <w:color w:val="000000"/>
            </w:rPr>
            <w:delText>pre</w:delText>
          </w:r>
        </w:del>
        <w:r w:rsidR="00A2535D">
          <w:rPr>
            <w:color w:val="000000"/>
          </w:rPr>
          <w:t>v rámci</w:t>
        </w:r>
        <w:r w:rsidRPr="00F457A3">
          <w:rPr>
            <w:color w:val="000000"/>
          </w:rPr>
          <w:t xml:space="preserve"> ZVV Prijímateľ predkladá Poskytovateľovi až na základe výzvy Poskytovateľa. </w:t>
        </w:r>
      </w:ins>
    </w:p>
    <w:p w14:paraId="7C780782" w14:textId="77777777" w:rsidR="00F457A3" w:rsidRPr="00F457A3" w:rsidRDefault="00F457A3" w:rsidP="00F457A3">
      <w:pPr>
        <w:pStyle w:val="Odsekzoznamu"/>
        <w:jc w:val="both"/>
        <w:rPr>
          <w:ins w:id="297" w:author="Autor"/>
          <w:color w:val="000000"/>
        </w:rPr>
      </w:pPr>
    </w:p>
    <w:p w14:paraId="23C50BD3" w14:textId="75C98EFE" w:rsidR="00F457A3" w:rsidRPr="00F457A3" w:rsidRDefault="00F457A3" w:rsidP="000765C3">
      <w:pPr>
        <w:pStyle w:val="Odsekzoznamu"/>
        <w:numPr>
          <w:ilvl w:val="0"/>
          <w:numId w:val="107"/>
        </w:numPr>
        <w:spacing w:after="200" w:line="276" w:lineRule="auto"/>
        <w:jc w:val="both"/>
        <w:rPr>
          <w:ins w:id="298" w:author="Autor"/>
          <w:color w:val="000000"/>
        </w:rPr>
      </w:pPr>
      <w:ins w:id="299" w:author="Autor">
        <w:r w:rsidRPr="00F457A3">
          <w:rPr>
            <w:color w:val="000000"/>
          </w:rPr>
          <w:t xml:space="preserve">VO </w:t>
        </w:r>
        <w:del w:id="300" w:author="Autor">
          <w:r w:rsidRPr="00F457A3" w:rsidDel="00A2535D">
            <w:rPr>
              <w:color w:val="000000"/>
            </w:rPr>
            <w:delText>pre</w:delText>
          </w:r>
        </w:del>
        <w:r w:rsidR="00A2535D">
          <w:rPr>
            <w:color w:val="000000"/>
          </w:rPr>
          <w:t>v rámci</w:t>
        </w:r>
        <w:r w:rsidRPr="00F457A3">
          <w:rPr>
            <w:color w:val="000000"/>
          </w:rPr>
          <w:t xml:space="preserve"> ZVV bude predmetom štandardnej ex-post kontroly uskutočnenej podľa kapitoly 2.5.6 písm. c) tejto príručky.</w:t>
        </w:r>
      </w:ins>
    </w:p>
    <w:p w14:paraId="59637265" w14:textId="77777777" w:rsidR="00F457A3" w:rsidRPr="00F457A3" w:rsidRDefault="00F457A3" w:rsidP="00F457A3">
      <w:pPr>
        <w:pStyle w:val="Odsekzoznamu"/>
        <w:rPr>
          <w:ins w:id="301" w:author="Autor"/>
          <w:color w:val="000000"/>
        </w:rPr>
      </w:pPr>
    </w:p>
    <w:p w14:paraId="5728773D" w14:textId="723B0036" w:rsidR="00F457A3" w:rsidRPr="00F457A3" w:rsidRDefault="00F457A3" w:rsidP="000765C3">
      <w:pPr>
        <w:pStyle w:val="Odsekzoznamu"/>
        <w:numPr>
          <w:ilvl w:val="0"/>
          <w:numId w:val="107"/>
        </w:numPr>
        <w:spacing w:after="200" w:line="276" w:lineRule="auto"/>
        <w:jc w:val="both"/>
        <w:rPr>
          <w:ins w:id="302" w:author="Autor"/>
          <w:color w:val="000000"/>
        </w:rPr>
      </w:pPr>
      <w:ins w:id="303" w:author="Autor">
        <w:r w:rsidRPr="00F457A3">
          <w:rPr>
            <w:color w:val="000000"/>
          </w:rPr>
          <w:t xml:space="preserve">Dôležité upozornenie: Ak VO </w:t>
        </w:r>
        <w:del w:id="304" w:author="Autor">
          <w:r w:rsidRPr="00F457A3" w:rsidDel="00A2535D">
            <w:rPr>
              <w:color w:val="000000"/>
            </w:rPr>
            <w:delText>pre</w:delText>
          </w:r>
        </w:del>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ins>
    </w:p>
    <w:p w14:paraId="4673443D" w14:textId="77777777" w:rsidR="00F457A3" w:rsidRPr="00F457A3" w:rsidRDefault="00F457A3" w:rsidP="00F457A3">
      <w:pPr>
        <w:pStyle w:val="Odsekzoznamu"/>
        <w:rPr>
          <w:ins w:id="305" w:author="Autor"/>
          <w:color w:val="000000"/>
        </w:rPr>
      </w:pPr>
    </w:p>
    <w:p w14:paraId="4F0DB346" w14:textId="15CC8EA5" w:rsidR="00F457A3" w:rsidRDefault="00F457A3" w:rsidP="000765C3">
      <w:pPr>
        <w:pStyle w:val="Odsekzoznamu"/>
        <w:numPr>
          <w:ilvl w:val="0"/>
          <w:numId w:val="107"/>
        </w:numPr>
        <w:spacing w:after="200" w:line="276" w:lineRule="auto"/>
        <w:jc w:val="both"/>
        <w:rPr>
          <w:ins w:id="306" w:author="Autor"/>
          <w:color w:val="000000"/>
        </w:rPr>
      </w:pPr>
      <w:ins w:id="307" w:author="Autor">
        <w:r w:rsidRPr="00F457A3">
          <w:rPr>
            <w:color w:val="000000"/>
          </w:rPr>
          <w:t xml:space="preserve">V prípade VO </w:t>
        </w:r>
        <w:del w:id="308" w:author="Autor">
          <w:r w:rsidRPr="00F457A3" w:rsidDel="00A2535D">
            <w:rPr>
              <w:color w:val="000000"/>
            </w:rPr>
            <w:delText>pre</w:delText>
          </w:r>
        </w:del>
        <w:r w:rsidR="00A2535D">
          <w:rPr>
            <w:color w:val="000000"/>
          </w:rPr>
          <w:t>v rámci</w:t>
        </w:r>
        <w:r w:rsidRPr="00F457A3">
          <w:rPr>
            <w:color w:val="000000"/>
          </w:rPr>
          <w:t xml:space="preserve"> ZVV sa kapitola 2.5.7 Príručky pre Prijímateľa – Finančné opravy neuplatní.</w:t>
        </w:r>
      </w:ins>
    </w:p>
    <w:p w14:paraId="21A601C1" w14:textId="77777777" w:rsidR="00F87338" w:rsidRPr="002244BF" w:rsidRDefault="00F87338" w:rsidP="002244BF">
      <w:pPr>
        <w:pStyle w:val="Odsekzoznamu"/>
        <w:rPr>
          <w:ins w:id="309" w:author="Autor"/>
          <w:color w:val="000000"/>
        </w:rPr>
      </w:pPr>
    </w:p>
    <w:p w14:paraId="29865635" w14:textId="34A98C01" w:rsidR="00F87338" w:rsidRPr="00F457A3" w:rsidDel="00F87338" w:rsidRDefault="00F87338" w:rsidP="002244BF">
      <w:pPr>
        <w:pStyle w:val="Odsekzoznamu"/>
        <w:numPr>
          <w:ilvl w:val="0"/>
          <w:numId w:val="107"/>
        </w:numPr>
        <w:autoSpaceDE w:val="0"/>
        <w:autoSpaceDN w:val="0"/>
        <w:adjustRightInd w:val="0"/>
        <w:spacing w:before="120" w:after="120" w:line="288" w:lineRule="auto"/>
        <w:jc w:val="both"/>
        <w:rPr>
          <w:ins w:id="310" w:author="Autor"/>
          <w:del w:id="311" w:author="Autor"/>
          <w:color w:val="000000"/>
        </w:rPr>
      </w:pPr>
    </w:p>
    <w:p w14:paraId="4FB9499D" w14:textId="107A442C" w:rsidR="00E459F5" w:rsidRPr="00F87338" w:rsidRDefault="00F457A3" w:rsidP="002244BF">
      <w:pPr>
        <w:pStyle w:val="Odsekzoznamu"/>
        <w:numPr>
          <w:ilvl w:val="0"/>
          <w:numId w:val="107"/>
        </w:numPr>
        <w:autoSpaceDE w:val="0"/>
        <w:autoSpaceDN w:val="0"/>
        <w:adjustRightInd w:val="0"/>
        <w:spacing w:before="120" w:after="120" w:line="288" w:lineRule="auto"/>
        <w:jc w:val="both"/>
        <w:rPr>
          <w:ins w:id="312" w:author="Autor"/>
          <w:color w:val="000000"/>
        </w:rPr>
      </w:pPr>
      <w:ins w:id="313" w:author="Autor">
        <w:r w:rsidRPr="00F87338">
          <w:rPr>
            <w:color w:val="000000"/>
          </w:rPr>
          <w:t>Ak na základe kontroly V</w:t>
        </w:r>
        <w:r w:rsidR="00387C2C" w:rsidRPr="00F87338">
          <w:rPr>
            <w:color w:val="000000"/>
          </w:rPr>
          <w:t>O v rámci</w:t>
        </w:r>
        <w:del w:id="314" w:author="Autor">
          <w:r w:rsidRPr="00F87338" w:rsidDel="00387C2C">
            <w:rPr>
              <w:color w:val="000000"/>
            </w:rPr>
            <w:delText>erejného obstarávania pre</w:delText>
          </w:r>
        </w:del>
        <w:r w:rsidRPr="00F87338">
          <w:rPr>
            <w:color w:val="000000"/>
          </w:rPr>
          <w:t xml:space="preserve"> ZVV Poskytovateľ identifikuje porušenie pravidiel a/alebo postupov Verejného obstarávania,  Prijímateľ sa zaväzuje zaplatiť Poskytovateľovi zmluvnú pokutu vo výške a spôsobom uvedenom v</w:t>
        </w:r>
        <w:del w:id="315" w:author="Autor">
          <w:r w:rsidRPr="00F87338" w:rsidDel="00E459F5">
            <w:rPr>
              <w:color w:val="000000"/>
            </w:rPr>
            <w:delText xml:space="preserve"> </w:delText>
          </w:r>
        </w:del>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del w:id="316" w:author="Autor">
          <w:r w:rsidR="00C80203" w:rsidRPr="00F87338" w:rsidDel="00D8644C">
            <w:rPr>
              <w:color w:val="000000"/>
            </w:rPr>
            <w:delText xml:space="preserve">  </w:delText>
          </w:r>
        </w:del>
        <w:r w:rsidR="00D8644C" w:rsidRPr="00F87338">
          <w:rPr>
            <w:color w:val="000000"/>
          </w:rPr>
          <w:t xml:space="preserve"> </w:t>
        </w:r>
        <w:r w:rsidR="00C80203" w:rsidRPr="00F87338">
          <w:rPr>
            <w:color w:val="000000"/>
          </w:rPr>
          <w:t xml:space="preserve">všetkých VO určených v paušálnej sadzbe za celý projekt. </w:t>
        </w:r>
      </w:ins>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317" w:name="_Toc410907878"/>
      <w:bookmarkStart w:id="318" w:name="_Toc440372888"/>
      <w:bookmarkStart w:id="319" w:name="_Toc440636399"/>
      <w:r w:rsidRPr="0073389C">
        <w:rPr>
          <w:lang w:val="sk-SK"/>
        </w:rPr>
        <w:t>Informačný systém (ITMS2014+)</w:t>
      </w:r>
      <w:bookmarkEnd w:id="317"/>
      <w:bookmarkEnd w:id="318"/>
      <w:bookmarkEnd w:id="319"/>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w:t>
      </w:r>
      <w:r w:rsidRPr="0073389C">
        <w:lastRenderedPageBreak/>
        <w:t xml:space="preserve">(ďalej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4"/>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320" w:name="_Toc440372889"/>
      <w:bookmarkStart w:id="321" w:name="_Toc440636400"/>
      <w:r w:rsidRPr="0073389C">
        <w:rPr>
          <w:lang w:val="sk-SK"/>
        </w:rPr>
        <w:t>Informovanie a komunikácia</w:t>
      </w:r>
      <w:bookmarkEnd w:id="320"/>
      <w:bookmarkEnd w:id="321"/>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lastRenderedPageBreak/>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322" w:name="_Toc440372890"/>
      <w:bookmarkStart w:id="323" w:name="_Toc440636401"/>
      <w:bookmarkStart w:id="324" w:name="_Toc410907880"/>
      <w:r w:rsidRPr="0073389C">
        <w:rPr>
          <w:rFonts w:ascii="Arial" w:hAnsi="Arial"/>
          <w:lang w:val="sk-SK"/>
        </w:rPr>
        <w:lastRenderedPageBreak/>
        <w:t>Kontrola a overovanie oprávnenosti výdavkov</w:t>
      </w:r>
      <w:bookmarkEnd w:id="322"/>
      <w:bookmarkEnd w:id="323"/>
      <w:r w:rsidRPr="0073389C">
        <w:rPr>
          <w:rFonts w:ascii="Arial" w:hAnsi="Arial"/>
          <w:lang w:val="sk-SK"/>
        </w:rPr>
        <w:t xml:space="preserve"> </w:t>
      </w:r>
      <w:bookmarkEnd w:id="324"/>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325" w:name="_Toc410907881"/>
      <w:bookmarkStart w:id="326" w:name="_Toc440372891"/>
      <w:bookmarkStart w:id="327" w:name="_Toc440636402"/>
      <w:r w:rsidRPr="0073389C">
        <w:rPr>
          <w:lang w:val="sk-SK"/>
        </w:rPr>
        <w:t xml:space="preserve">Administratívna </w:t>
      </w:r>
      <w:r w:rsidR="00F17DE9">
        <w:rPr>
          <w:lang w:val="sk-SK"/>
        </w:rPr>
        <w:t xml:space="preserve">finančná </w:t>
      </w:r>
      <w:r w:rsidRPr="0073389C">
        <w:rPr>
          <w:lang w:val="sk-SK"/>
        </w:rPr>
        <w:t>kontrola</w:t>
      </w:r>
      <w:bookmarkEnd w:id="325"/>
      <w:bookmarkEnd w:id="326"/>
      <w:bookmarkEnd w:id="327"/>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328" w:name="_Toc410907882"/>
      <w:bookmarkStart w:id="329" w:name="_Toc440372892"/>
      <w:bookmarkStart w:id="330" w:name="_Toc440636403"/>
      <w:r>
        <w:rPr>
          <w:lang w:val="sk-SK"/>
        </w:rPr>
        <w:t>Finančná k</w:t>
      </w:r>
      <w:r w:rsidR="009D7F63" w:rsidRPr="0073389C">
        <w:rPr>
          <w:lang w:val="sk-SK"/>
        </w:rPr>
        <w:t>ontrola na mieste</w:t>
      </w:r>
      <w:bookmarkEnd w:id="328"/>
      <w:bookmarkEnd w:id="329"/>
      <w:bookmarkEnd w:id="330"/>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w:t>
      </w:r>
      <w:r w:rsidRPr="00624A78">
        <w:rPr>
          <w:rFonts w:eastAsia="Times" w:cs="Arial"/>
          <w:szCs w:val="19"/>
          <w:lang w:eastAsia="sk-SK"/>
        </w:rPr>
        <w:lastRenderedPageBreak/>
        <w:t>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w:t>
      </w:r>
      <w:r w:rsidR="009D7F63" w:rsidRPr="0073389C">
        <w:rPr>
          <w:rFonts w:cs="Arial"/>
          <w:szCs w:val="19"/>
          <w:lang w:val="sk-SK"/>
        </w:rPr>
        <w:lastRenderedPageBreak/>
        <w:t xml:space="preserve">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F54541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lastRenderedPageBreak/>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31"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332" w:name="_Toc440372893"/>
      <w:bookmarkStart w:id="333" w:name="_Toc440636404"/>
      <w:r w:rsidRPr="0073389C">
        <w:rPr>
          <w:rFonts w:ascii="Arial" w:hAnsi="Arial"/>
          <w:lang w:val="sk-SK"/>
        </w:rPr>
        <w:lastRenderedPageBreak/>
        <w:t>Pr</w:t>
      </w:r>
      <w:r>
        <w:rPr>
          <w:rFonts w:ascii="Arial" w:hAnsi="Arial"/>
          <w:lang w:val="sk-SK"/>
        </w:rPr>
        <w:t>echodné a záverečné ustanovenia</w:t>
      </w:r>
      <w:bookmarkEnd w:id="332"/>
      <w:bookmarkEnd w:id="333"/>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334" w:name="_Toc440372894"/>
      <w:bookmarkStart w:id="335" w:name="_Toc440636405"/>
      <w:r w:rsidRPr="0073389C">
        <w:rPr>
          <w:rFonts w:ascii="Arial" w:hAnsi="Arial"/>
          <w:lang w:val="sk-SK"/>
        </w:rPr>
        <w:lastRenderedPageBreak/>
        <w:t>Prílohy</w:t>
      </w:r>
      <w:bookmarkEnd w:id="331"/>
      <w:bookmarkEnd w:id="334"/>
      <w:bookmarkEnd w:id="335"/>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68C4C742" w14:textId="268D41BE" w:rsidR="00200264" w:rsidRDefault="00200264" w:rsidP="002244BF">
      <w:pPr>
        <w:pStyle w:val="Textkomentra"/>
        <w:numPr>
          <w:ilvl w:val="0"/>
          <w:numId w:val="95"/>
        </w:numPr>
        <w:rPr>
          <w:ins w:id="336" w:author="Autor"/>
          <w:lang w:val="sk-SK"/>
        </w:rPr>
      </w:pPr>
      <w:r>
        <w:rPr>
          <w:lang w:val="sk-SK"/>
        </w:rPr>
        <w:t>Prevodník obstaraných položiek k rozpočtu projektu</w:t>
      </w: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CB653" w14:textId="77777777" w:rsidR="00CF41B6" w:rsidRDefault="00CF41B6">
      <w:r>
        <w:separator/>
      </w:r>
    </w:p>
    <w:p w14:paraId="0BAB71E3" w14:textId="77777777" w:rsidR="00CF41B6" w:rsidRDefault="00CF41B6"/>
  </w:endnote>
  <w:endnote w:type="continuationSeparator" w:id="0">
    <w:p w14:paraId="740052DE" w14:textId="77777777" w:rsidR="00CF41B6" w:rsidRDefault="00CF41B6">
      <w:r>
        <w:continuationSeparator/>
      </w:r>
    </w:p>
    <w:p w14:paraId="4B780E53" w14:textId="77777777" w:rsidR="00CF41B6" w:rsidRDefault="00CF41B6"/>
  </w:endnote>
  <w:endnote w:type="continuationNotice" w:id="1">
    <w:p w14:paraId="0CC842CF" w14:textId="77777777" w:rsidR="00CF41B6" w:rsidRDefault="00CF41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140CE3" w:rsidRDefault="00140CE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140CE3" w:rsidRDefault="00140CE3">
    <w:pPr>
      <w:pStyle w:val="Pta"/>
      <w:jc w:val="right"/>
    </w:pPr>
    <w:r>
      <w:fldChar w:fldCharType="begin"/>
    </w:r>
    <w:r>
      <w:instrText xml:space="preserve"> PAGE   \* MERGEFORMAT </w:instrText>
    </w:r>
    <w:r>
      <w:fldChar w:fldCharType="separate"/>
    </w:r>
    <w:r w:rsidR="002244BF">
      <w:rPr>
        <w:noProof/>
      </w:rPr>
      <w:t>4</w:t>
    </w:r>
    <w:r>
      <w:rPr>
        <w:noProof/>
      </w:rPr>
      <w:fldChar w:fldCharType="end"/>
    </w:r>
  </w:p>
  <w:p w14:paraId="5596B515" w14:textId="77777777" w:rsidR="00140CE3" w:rsidRPr="003530AF" w:rsidRDefault="00140CE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Content>
      <w:p w14:paraId="2419EF90" w14:textId="60457785" w:rsidR="00140CE3" w:rsidRDefault="00140CE3">
        <w:pPr>
          <w:pStyle w:val="Pta"/>
          <w:jc w:val="right"/>
        </w:pPr>
        <w:r>
          <w:fldChar w:fldCharType="begin"/>
        </w:r>
        <w:r>
          <w:instrText>PAGE   \* MERGEFORMAT</w:instrText>
        </w:r>
        <w:r>
          <w:fldChar w:fldCharType="separate"/>
        </w:r>
        <w:r w:rsidR="002244BF" w:rsidRPr="002244BF">
          <w:rPr>
            <w:noProof/>
            <w:lang w:val="sk-SK"/>
          </w:rPr>
          <w:t>1</w:t>
        </w:r>
        <w:r>
          <w:fldChar w:fldCharType="end"/>
        </w:r>
      </w:p>
    </w:sdtContent>
  </w:sdt>
  <w:p w14:paraId="3B48FDCA" w14:textId="77777777" w:rsidR="00140CE3" w:rsidRDefault="00140CE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25C76" w14:textId="77777777" w:rsidR="00CF41B6" w:rsidRDefault="00CF41B6">
      <w:r>
        <w:separator/>
      </w:r>
    </w:p>
    <w:p w14:paraId="2B21E606" w14:textId="77777777" w:rsidR="00CF41B6" w:rsidRDefault="00CF41B6"/>
  </w:footnote>
  <w:footnote w:type="continuationSeparator" w:id="0">
    <w:p w14:paraId="73493D6A" w14:textId="77777777" w:rsidR="00CF41B6" w:rsidRDefault="00CF41B6">
      <w:r>
        <w:continuationSeparator/>
      </w:r>
    </w:p>
    <w:p w14:paraId="5BC60364" w14:textId="77777777" w:rsidR="00CF41B6" w:rsidRDefault="00CF41B6"/>
  </w:footnote>
  <w:footnote w:type="continuationNotice" w:id="1">
    <w:p w14:paraId="153B32E9" w14:textId="77777777" w:rsidR="00CF41B6" w:rsidRDefault="00CF41B6"/>
  </w:footnote>
  <w:footnote w:id="2">
    <w:p w14:paraId="7A55D546" w14:textId="77777777" w:rsidR="00140CE3" w:rsidRPr="009D7F63" w:rsidRDefault="00140CE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140CE3" w:rsidRPr="009D7F63" w:rsidRDefault="00140CE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140CE3" w:rsidRPr="009D7F63" w:rsidRDefault="00140CE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140CE3" w:rsidRPr="00587015" w:rsidRDefault="00140CE3"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140CE3" w:rsidRPr="009D7F63" w:rsidRDefault="00140CE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140CE3" w:rsidRPr="00E25071" w:rsidRDefault="00140CE3"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140CE3" w:rsidRPr="009D7F63" w:rsidRDefault="00140CE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140CE3" w:rsidRPr="009D7F63" w:rsidRDefault="00140CE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140CE3" w:rsidRPr="007D7535" w:rsidRDefault="00140CE3"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140CE3" w:rsidRPr="009D7F63" w:rsidRDefault="00140CE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140CE3" w:rsidRPr="009D7F63" w:rsidRDefault="00140CE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140CE3" w:rsidRPr="009D7F63" w:rsidRDefault="00140CE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140CE3" w:rsidRPr="009D7F63" w:rsidRDefault="00140CE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140CE3" w:rsidRPr="009D7F63" w:rsidRDefault="00140CE3"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140CE3" w:rsidRPr="009D7F63" w:rsidRDefault="00140CE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140CE3" w:rsidRPr="009D7F63" w:rsidRDefault="00140CE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140CE3" w:rsidRPr="009D7F63" w:rsidRDefault="00140CE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140CE3" w:rsidRPr="009D7F63" w:rsidRDefault="00140CE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140CE3" w:rsidRPr="00041D2E" w:rsidRDefault="00140CE3" w:rsidP="00041D2E">
      <w:pPr>
        <w:pStyle w:val="Textpoznmkypodiarou"/>
        <w:rPr>
          <w:lang w:val="sk-SK"/>
        </w:rPr>
      </w:pPr>
      <w:r w:rsidRPr="009D7F63">
        <w:rPr>
          <w:rFonts w:cs="Arial"/>
          <w:szCs w:val="16"/>
          <w:lang w:val="sk-SK" w:eastAsia="cs-CZ"/>
        </w:rPr>
        <w:t>4. pohonné hmoty.</w:t>
      </w:r>
    </w:p>
  </w:footnote>
  <w:footnote w:id="13">
    <w:p w14:paraId="7A55D551" w14:textId="77777777" w:rsidR="00140CE3" w:rsidRPr="009D7F63" w:rsidRDefault="00140CE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140CE3" w:rsidRPr="009D7F63" w:rsidRDefault="00140CE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140CE3" w:rsidRPr="009D7F63" w:rsidRDefault="00140CE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140CE3" w:rsidRDefault="00140CE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140CE3" w:rsidRPr="009D7F63" w:rsidRDefault="00140CE3">
      <w:pPr>
        <w:pStyle w:val="Textpoznmkypodiarou"/>
        <w:rPr>
          <w:rFonts w:cs="Arial"/>
          <w:szCs w:val="16"/>
          <w:lang w:val="sk-SK"/>
        </w:rPr>
      </w:pPr>
    </w:p>
  </w:footnote>
  <w:footnote w:id="17">
    <w:p w14:paraId="7A55D555" w14:textId="77777777" w:rsidR="00140CE3" w:rsidRPr="009D7F63" w:rsidRDefault="00140CE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140CE3" w:rsidRPr="006E4CC8" w:rsidRDefault="00140CE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140CE3" w:rsidRPr="007F7349" w:rsidRDefault="00140CE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140CE3" w:rsidRPr="007F7349" w:rsidRDefault="00140CE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140CE3" w:rsidRPr="007F7349" w:rsidRDefault="00140CE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140CE3" w:rsidRPr="00F41F62" w:rsidRDefault="00140CE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140CE3" w:rsidRPr="009D7F63" w:rsidRDefault="00140CE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4FEE481D" w14:textId="479E076B" w:rsidR="00140CE3" w:rsidRPr="004F28ED" w:rsidRDefault="00140CE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1">
    <w:p w14:paraId="3B927676" w14:textId="0B338479" w:rsidR="00140CE3" w:rsidRPr="00965E93" w:rsidRDefault="00140CE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2">
    <w:p w14:paraId="7A55D557" w14:textId="52DFEF6A" w:rsidR="00140CE3" w:rsidRPr="009D7F63" w:rsidRDefault="00140CE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3">
    <w:p w14:paraId="7A55D558" w14:textId="77777777" w:rsidR="00140CE3" w:rsidRPr="009D7F63" w:rsidRDefault="00140CE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17C29017" w14:textId="77777777" w:rsidR="00140CE3" w:rsidRPr="009D7F63" w:rsidRDefault="00140CE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9" w14:textId="77777777" w:rsidR="00140CE3" w:rsidRPr="009D7F63" w:rsidRDefault="00140CE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140CE3" w:rsidRPr="009D7F63" w:rsidRDefault="00140CE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6">
    <w:p w14:paraId="7A55D55B" w14:textId="77777777" w:rsidR="00140CE3" w:rsidRPr="009D7F63" w:rsidRDefault="00140CE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7">
    <w:p w14:paraId="7A55D55C" w14:textId="77777777" w:rsidR="00140CE3" w:rsidRPr="009D7F63" w:rsidRDefault="00140CE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8">
    <w:p w14:paraId="7A55D55D" w14:textId="77777777" w:rsidR="00140CE3" w:rsidRPr="009D7F63" w:rsidRDefault="00140CE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140CE3" w:rsidRPr="009D7F63" w:rsidRDefault="00140CE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9">
    <w:p w14:paraId="7A55D55F" w14:textId="333E477A" w:rsidR="00140CE3" w:rsidRPr="00062F88" w:rsidRDefault="00140CE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0">
    <w:p w14:paraId="02F4C726" w14:textId="77777777" w:rsidR="00140CE3" w:rsidRDefault="00140CE3" w:rsidP="009B4AEF">
      <w:pPr>
        <w:pStyle w:val="Textpoznmkypodiarou"/>
        <w:jc w:val="both"/>
      </w:pPr>
      <w:r>
        <w:rPr>
          <w:rStyle w:val="Odkaznapoznmkupodiarou"/>
        </w:rPr>
        <w:footnoteRef/>
      </w:r>
      <w:r>
        <w:t xml:space="preserve"> Priznanie odmeny príslušnému zamestnancovi musí byť náležite zdôvodnené.</w:t>
      </w:r>
    </w:p>
  </w:footnote>
  <w:footnote w:id="31">
    <w:p w14:paraId="0388B3E2" w14:textId="4D28868F" w:rsidR="00140CE3" w:rsidRDefault="00140CE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2">
    <w:p w14:paraId="2E6985A0" w14:textId="77777777" w:rsidR="00140CE3" w:rsidRDefault="00140CE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3">
    <w:p w14:paraId="7A55D560" w14:textId="5738DA04" w:rsidR="00140CE3" w:rsidRPr="00027286" w:rsidRDefault="00140CE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4">
    <w:p w14:paraId="15B0D0EB" w14:textId="3E15725B" w:rsidR="00140CE3" w:rsidRPr="00AF0A84" w:rsidRDefault="00140CE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5">
    <w:p w14:paraId="7A55D564" w14:textId="77777777" w:rsidR="00140CE3" w:rsidRPr="009D7F63" w:rsidRDefault="00140CE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6">
    <w:p w14:paraId="6A48E5FC" w14:textId="67F6A6F7" w:rsidR="00140CE3" w:rsidRPr="00B275B2" w:rsidRDefault="00140CE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7">
    <w:p w14:paraId="75442DCC"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8">
    <w:p w14:paraId="539DE3AB"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9">
    <w:p w14:paraId="6B33FB00"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0">
    <w:p w14:paraId="44310DB6"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1">
    <w:p w14:paraId="28E7C95F" w14:textId="0B437969"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2">
    <w:p w14:paraId="250CEFBD" w14:textId="33B32087" w:rsidR="00140CE3" w:rsidRPr="00923BC1" w:rsidRDefault="00140CE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3">
    <w:p w14:paraId="414F1A43" w14:textId="265724BA" w:rsidR="00140CE3" w:rsidRPr="00772F95" w:rsidRDefault="00140CE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4">
    <w:p w14:paraId="0C4735BA" w14:textId="1928CC24" w:rsidR="00140CE3" w:rsidRPr="008A522F" w:rsidRDefault="00140CE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5">
    <w:p w14:paraId="038A96C2" w14:textId="13120178" w:rsidR="00140CE3" w:rsidRPr="00CE0C11" w:rsidRDefault="00140CE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6">
    <w:p w14:paraId="59C496F8" w14:textId="77777777" w:rsidR="00140CE3" w:rsidRPr="00621D47" w:rsidRDefault="00140CE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7">
    <w:p w14:paraId="70BE8EFD" w14:textId="4D3737B4" w:rsidR="00140CE3" w:rsidRPr="00391F1C" w:rsidRDefault="00140CE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48">
    <w:p w14:paraId="7A55D567" w14:textId="77777777" w:rsidR="00140CE3" w:rsidRPr="009D7F63" w:rsidRDefault="00140CE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9">
    <w:p w14:paraId="7A55D568" w14:textId="77777777" w:rsidR="00140CE3" w:rsidRPr="009D7F63" w:rsidRDefault="00140CE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0">
    <w:p w14:paraId="7A55D569" w14:textId="77777777" w:rsidR="00140CE3" w:rsidRPr="009D7F63" w:rsidRDefault="00140CE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1">
    <w:p w14:paraId="7A55D56A" w14:textId="77777777" w:rsidR="00140CE3" w:rsidRPr="009D7F63" w:rsidRDefault="00140CE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2">
    <w:p w14:paraId="7A55D56B" w14:textId="77777777" w:rsidR="00140CE3" w:rsidRPr="009D7F63" w:rsidRDefault="00140CE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3">
    <w:p w14:paraId="7A55D56E" w14:textId="416A13B1" w:rsidR="00140CE3" w:rsidRPr="009D7F63" w:rsidRDefault="00140CE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4">
    <w:p w14:paraId="7DAB27E8" w14:textId="77777777" w:rsidR="00140CE3" w:rsidRPr="00405EED" w:rsidRDefault="00140CE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5">
    <w:p w14:paraId="7A55D570" w14:textId="36F68E99" w:rsidR="00140CE3" w:rsidRPr="009D7F63" w:rsidRDefault="00140CE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6">
    <w:p w14:paraId="7A55D571" w14:textId="77777777" w:rsidR="00140CE3" w:rsidRPr="009D7F63" w:rsidRDefault="00140CE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7">
    <w:p w14:paraId="7A55D573" w14:textId="77777777" w:rsidR="00140CE3" w:rsidRPr="009D7F63" w:rsidRDefault="00140CE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8">
    <w:p w14:paraId="7A55D574" w14:textId="77777777" w:rsidR="00140CE3" w:rsidRPr="009D7F63" w:rsidRDefault="00140CE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9">
    <w:p w14:paraId="7A55D575" w14:textId="2BC95C86" w:rsidR="00140CE3" w:rsidRPr="009D7F63" w:rsidRDefault="00140CE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0">
    <w:p w14:paraId="7A55D578" w14:textId="77777777" w:rsidR="00140CE3" w:rsidRPr="009D7F63" w:rsidRDefault="00140CE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1">
    <w:p w14:paraId="4F8F3C8B" w14:textId="77777777" w:rsidR="00140CE3" w:rsidRPr="009D7F63" w:rsidRDefault="00140CE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2">
    <w:p w14:paraId="451277DD" w14:textId="77777777" w:rsidR="00140CE3" w:rsidRPr="009D7F63" w:rsidRDefault="00140CE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3">
    <w:p w14:paraId="7A55D579" w14:textId="67088258" w:rsidR="00140CE3" w:rsidRPr="009D7F63" w:rsidRDefault="00140CE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4">
    <w:p w14:paraId="45573155" w14:textId="14B40576" w:rsidR="00140CE3" w:rsidRPr="001A7C8D" w:rsidRDefault="00140CE3">
      <w:pPr>
        <w:pStyle w:val="Textpoznmkypodiarou"/>
        <w:rPr>
          <w:lang w:val="sk-SK"/>
        </w:rPr>
      </w:pPr>
      <w:r>
        <w:rPr>
          <w:rStyle w:val="Odkaznapoznmkupodiarou"/>
        </w:rPr>
        <w:footnoteRef/>
      </w:r>
      <w:r>
        <w:t xml:space="preserve"> V zmysle ustanovenia § 22 ods. 2 zákona o finančnej kontrole</w:t>
      </w:r>
    </w:p>
  </w:footnote>
  <w:footnote w:id="65">
    <w:p w14:paraId="7A55D57A" w14:textId="77777777" w:rsidR="00140CE3" w:rsidRPr="009D7F63" w:rsidRDefault="00140CE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140CE3" w:rsidRPr="009D7F63" w:rsidRDefault="00140CE3">
      <w:pPr>
        <w:pStyle w:val="Textpoznmkypodiarou"/>
        <w:rPr>
          <w:rFonts w:cs="Arial"/>
          <w:szCs w:val="16"/>
          <w:lang w:val="sk-SK"/>
        </w:rPr>
      </w:pPr>
    </w:p>
  </w:footnote>
  <w:footnote w:id="66">
    <w:p w14:paraId="7A55D57C" w14:textId="77777777" w:rsidR="00140CE3" w:rsidRPr="009D7F63" w:rsidRDefault="00140CE3"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7">
    <w:p w14:paraId="7A55D57D" w14:textId="77777777" w:rsidR="00140CE3" w:rsidRPr="009D7F63" w:rsidRDefault="00140CE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68">
    <w:p w14:paraId="7A55D57E" w14:textId="77777777" w:rsidR="00140CE3" w:rsidRPr="009D7F63" w:rsidRDefault="00140CE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69">
    <w:p w14:paraId="7A55D57F" w14:textId="77777777" w:rsidR="00140CE3" w:rsidRPr="009D7F63" w:rsidRDefault="00140CE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0">
    <w:p w14:paraId="7A55D580" w14:textId="77777777" w:rsidR="00140CE3" w:rsidRPr="009D7F63" w:rsidRDefault="00140CE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1">
    <w:p w14:paraId="7A55D581" w14:textId="77777777"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2">
    <w:p w14:paraId="7A55D582" w14:textId="77777777" w:rsidR="00140CE3" w:rsidRPr="009D7F63" w:rsidRDefault="00140CE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3">
    <w:p w14:paraId="7A55D583" w14:textId="052EABFD" w:rsidR="00140CE3" w:rsidRPr="009D7F63" w:rsidRDefault="00140CE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140CE3" w:rsidRPr="009D7F63" w:rsidRDefault="00140CE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140CE3" w:rsidRPr="009D7F63" w:rsidRDefault="00140CE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140CE3" w:rsidRPr="002D4DD9" w:rsidRDefault="00140CE3"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4">
    <w:p w14:paraId="7A55D587" w14:textId="77777777" w:rsidR="00140CE3" w:rsidRPr="002D4DD9" w:rsidRDefault="00140CE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5">
    <w:p w14:paraId="7A55D588" w14:textId="4EF420D0" w:rsidR="00140CE3" w:rsidRPr="00666AC8" w:rsidRDefault="00140CE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6">
    <w:p w14:paraId="7A55D589" w14:textId="5F9FD177" w:rsidR="00140CE3" w:rsidRPr="002D4DD9" w:rsidRDefault="00140CE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7">
    <w:p w14:paraId="7A55D58A" w14:textId="010C8D03" w:rsidR="00140CE3" w:rsidRPr="002D4DD9" w:rsidRDefault="00140CE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8">
    <w:p w14:paraId="7A55D58B" w14:textId="77777777" w:rsidR="00140CE3" w:rsidRPr="002D4DD9" w:rsidRDefault="00140CE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9">
    <w:p w14:paraId="7A55D58D" w14:textId="03BDB2CD" w:rsidR="00140CE3" w:rsidRPr="009D7F63" w:rsidRDefault="00140CE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0">
    <w:p w14:paraId="7A55D58E" w14:textId="77777777" w:rsidR="00140CE3" w:rsidRPr="009D7F63" w:rsidRDefault="00140CE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1">
    <w:p w14:paraId="18F68BE6" w14:textId="77777777" w:rsidR="00140CE3" w:rsidRPr="009D7F63" w:rsidRDefault="00140CE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2">
    <w:p w14:paraId="245656D0" w14:textId="34CF1211" w:rsidR="00140CE3" w:rsidRPr="009D7F63" w:rsidRDefault="00140CE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3">
    <w:p w14:paraId="1BAE06D9" w14:textId="3DB56B7A" w:rsidR="00140CE3" w:rsidRPr="008D4874" w:rsidRDefault="00140CE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4">
    <w:p w14:paraId="06A0F700" w14:textId="0A8847BF" w:rsidR="00140CE3" w:rsidRPr="00A9227A" w:rsidRDefault="00140CE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5">
    <w:p w14:paraId="7A55D594" w14:textId="7255982C" w:rsidR="00140CE3" w:rsidRPr="009D7F63" w:rsidRDefault="00140CE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6">
    <w:p w14:paraId="7A55D597" w14:textId="7291098D" w:rsidR="00140CE3" w:rsidRPr="009D7F63" w:rsidRDefault="00140CE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7">
    <w:p w14:paraId="7A55D598" w14:textId="1F811B32"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88">
    <w:p w14:paraId="7A55D599" w14:textId="36FD13E6"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89">
    <w:p w14:paraId="155B50B0" w14:textId="6BA108FC" w:rsidR="00140CE3" w:rsidRPr="001D76D4" w:rsidRDefault="00140CE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0">
    <w:p w14:paraId="2376272C" w14:textId="0C61265A" w:rsidR="00140CE3" w:rsidRDefault="00140CE3" w:rsidP="009D7F63">
      <w:pPr>
        <w:pStyle w:val="Textpoznmkypodiarou"/>
        <w:rPr>
          <w:rFonts w:cs="Arial"/>
          <w:szCs w:val="16"/>
          <w:lang w:val="sk-SK"/>
        </w:rPr>
      </w:pPr>
      <w:hyperlink r:id="rId3" w:history="1">
        <w:r w:rsidRPr="00D11568">
          <w:rPr>
            <w:rStyle w:val="Hypertextovprepojenie"/>
            <w:rFonts w:cs="Arial"/>
            <w:sz w:val="16"/>
            <w:szCs w:val="16"/>
            <w:lang w:val="sk-SK"/>
          </w:rPr>
          <w:t>http://www.uvo.gov.sk/legislativametodika-dohlad/metodicke-usmernenia/vseobecne-metodicke-usmernenia-zakon-c-252006-z-z--4bc.html</w:t>
        </w:r>
      </w:hyperlink>
      <w:r w:rsidRPr="00D11568">
        <w:rPr>
          <w:rFonts w:cs="Arial"/>
          <w:szCs w:val="16"/>
          <w:lang w:val="sk-SK"/>
        </w:rPr>
        <w:t xml:space="preserve">  a http://www.uvo.gov.sk/legislativametodika-dohlad/metodicke-usmernenia/vseobecne-metodicke-usmernenia-zakon-c-3432015-z-z--51e.html</w:t>
      </w:r>
      <w:r w:rsidRPr="00D11568" w:rsidDel="00D11568">
        <w:rPr>
          <w:rFonts w:cs="Arial"/>
          <w:szCs w:val="16"/>
          <w:lang w:val="sk-SK"/>
        </w:rPr>
        <w:t xml:space="preserve"> </w:t>
      </w:r>
      <w:r w:rsidRPr="00552EAD">
        <w:rPr>
          <w:rStyle w:val="Odkaznapoznmkupodiarou"/>
          <w:rFonts w:cs="Arial"/>
          <w:szCs w:val="16"/>
          <w:vertAlign w:val="baseline"/>
        </w:rPr>
        <w:t xml:space="preserve"> </w:t>
      </w:r>
      <w:r w:rsidRPr="009D7F63">
        <w:rPr>
          <w:rStyle w:val="Odkaznapoznmkupodiarou"/>
          <w:rFonts w:cs="Arial"/>
          <w:szCs w:val="16"/>
        </w:rPr>
        <w:footnoteRef/>
      </w:r>
    </w:p>
    <w:p w14:paraId="7A55D59A" w14:textId="542F27CA" w:rsidR="00140CE3" w:rsidRPr="009D7F63" w:rsidRDefault="00140CE3" w:rsidP="009D7F63">
      <w:pPr>
        <w:pStyle w:val="Textpoznmkypodiarou"/>
        <w:rPr>
          <w:rFonts w:cs="Arial"/>
          <w:szCs w:val="16"/>
          <w:lang w:val="sk-SK"/>
        </w:rPr>
      </w:pPr>
    </w:p>
  </w:footnote>
  <w:footnote w:id="91">
    <w:p w14:paraId="7A55D59B" w14:textId="77777777" w:rsidR="00140CE3" w:rsidRPr="009D7F63" w:rsidRDefault="00140CE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140CE3" w:rsidRPr="009D7F63" w:rsidRDefault="00140CE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140CE3" w:rsidRPr="009D7F63" w:rsidRDefault="00140CE3" w:rsidP="009D7F63">
      <w:pPr>
        <w:pStyle w:val="Textpoznmkypodiarou"/>
        <w:rPr>
          <w:rFonts w:cs="Arial"/>
          <w:szCs w:val="16"/>
        </w:rPr>
      </w:pPr>
    </w:p>
  </w:footnote>
  <w:footnote w:id="92">
    <w:p w14:paraId="7758003D" w14:textId="22D7C67A" w:rsidR="00140CE3" w:rsidRPr="00E70656" w:rsidRDefault="00140CE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3">
    <w:p w14:paraId="7A55D59E" w14:textId="77777777"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4">
    <w:p w14:paraId="7A55D59F" w14:textId="77777777"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5">
    <w:p w14:paraId="7A55D5A0" w14:textId="77777777" w:rsidR="00140CE3" w:rsidRPr="009D7F63" w:rsidRDefault="00140CE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6">
    <w:p w14:paraId="6D173C29" w14:textId="17D0C2A7" w:rsidR="00140CE3" w:rsidRPr="00963E0D" w:rsidRDefault="00140CE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7">
    <w:p w14:paraId="17304A12" w14:textId="40A4FD60" w:rsidR="00140CE3" w:rsidRPr="00963E0D" w:rsidRDefault="00140CE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98">
    <w:p w14:paraId="169A4593" w14:textId="3DC46A8E" w:rsidR="00140CE3" w:rsidRPr="00963E0D" w:rsidRDefault="00140CE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99">
    <w:p w14:paraId="7A55D5A1" w14:textId="77777777" w:rsidR="00140CE3" w:rsidRPr="009D7F63" w:rsidRDefault="00140CE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0">
    <w:p w14:paraId="2A432946" w14:textId="35C29B09" w:rsidR="00140CE3" w:rsidRPr="001325C0" w:rsidRDefault="00140CE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1">
    <w:p w14:paraId="19A2FB50" w14:textId="3C8C6416" w:rsidR="00140CE3" w:rsidRPr="001325C0" w:rsidRDefault="00140CE3">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2">
    <w:p w14:paraId="6CF6D88E" w14:textId="77777777" w:rsidR="00140CE3" w:rsidRPr="001325C0" w:rsidRDefault="00140CE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140CE3" w:rsidRPr="001325C0" w:rsidRDefault="00140CE3">
      <w:pPr>
        <w:pStyle w:val="Textpoznmkypodiarou"/>
        <w:rPr>
          <w:lang w:val="sk-SK"/>
        </w:rPr>
      </w:pPr>
    </w:p>
  </w:footnote>
  <w:footnote w:id="103">
    <w:p w14:paraId="60152099" w14:textId="6522BB22" w:rsidR="00140CE3" w:rsidRPr="00DF0865" w:rsidRDefault="00140CE3">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4">
    <w:p w14:paraId="7A55D5A3" w14:textId="77777777" w:rsidR="00140CE3" w:rsidRPr="009D7F63" w:rsidRDefault="00140CE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140CE3" w:rsidRDefault="00140CE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140CE3" w:rsidRDefault="00140CE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140CE3" w:rsidRDefault="00140CE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4">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5">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2">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2">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6">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3">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1">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2">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8">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3">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8">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1">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4">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0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1"/>
  </w:num>
  <w:num w:numId="2">
    <w:abstractNumId w:val="22"/>
  </w:num>
  <w:num w:numId="3">
    <w:abstractNumId w:val="84"/>
  </w:num>
  <w:num w:numId="4">
    <w:abstractNumId w:val="17"/>
  </w:num>
  <w:num w:numId="5">
    <w:abstractNumId w:val="37"/>
  </w:num>
  <w:num w:numId="6">
    <w:abstractNumId w:val="109"/>
  </w:num>
  <w:num w:numId="7">
    <w:abstractNumId w:val="108"/>
  </w:num>
  <w:num w:numId="8">
    <w:abstractNumId w:val="75"/>
  </w:num>
  <w:num w:numId="9">
    <w:abstractNumId w:val="91"/>
  </w:num>
  <w:num w:numId="10">
    <w:abstractNumId w:val="45"/>
  </w:num>
  <w:num w:numId="11">
    <w:abstractNumId w:val="72"/>
  </w:num>
  <w:num w:numId="12">
    <w:abstractNumId w:val="98"/>
  </w:num>
  <w:num w:numId="13">
    <w:abstractNumId w:val="1"/>
  </w:num>
  <w:num w:numId="14">
    <w:abstractNumId w:val="25"/>
  </w:num>
  <w:num w:numId="15">
    <w:abstractNumId w:val="54"/>
  </w:num>
  <w:num w:numId="16">
    <w:abstractNumId w:val="7"/>
  </w:num>
  <w:num w:numId="17">
    <w:abstractNumId w:val="8"/>
  </w:num>
  <w:num w:numId="18">
    <w:abstractNumId w:val="50"/>
  </w:num>
  <w:num w:numId="19">
    <w:abstractNumId w:val="76"/>
  </w:num>
  <w:num w:numId="20">
    <w:abstractNumId w:val="24"/>
  </w:num>
  <w:num w:numId="21">
    <w:abstractNumId w:val="52"/>
  </w:num>
  <w:num w:numId="22">
    <w:abstractNumId w:val="62"/>
  </w:num>
  <w:num w:numId="23">
    <w:abstractNumId w:val="8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7"/>
  </w:num>
  <w:num w:numId="28">
    <w:abstractNumId w:val="65"/>
  </w:num>
  <w:num w:numId="29">
    <w:abstractNumId w:val="92"/>
  </w:num>
  <w:num w:numId="30">
    <w:abstractNumId w:val="73"/>
  </w:num>
  <w:num w:numId="31">
    <w:abstractNumId w:val="104"/>
  </w:num>
  <w:num w:numId="32">
    <w:abstractNumId w:val="89"/>
  </w:num>
  <w:num w:numId="33">
    <w:abstractNumId w:val="95"/>
  </w:num>
  <w:num w:numId="34">
    <w:abstractNumId w:val="100"/>
  </w:num>
  <w:num w:numId="35">
    <w:abstractNumId w:val="36"/>
  </w:num>
  <w:num w:numId="36">
    <w:abstractNumId w:val="44"/>
  </w:num>
  <w:num w:numId="37">
    <w:abstractNumId w:val="42"/>
  </w:num>
  <w:num w:numId="38">
    <w:abstractNumId w:val="49"/>
  </w:num>
  <w:num w:numId="39">
    <w:abstractNumId w:val="60"/>
  </w:num>
  <w:num w:numId="40">
    <w:abstractNumId w:val="103"/>
  </w:num>
  <w:num w:numId="41">
    <w:abstractNumId w:val="2"/>
  </w:num>
  <w:num w:numId="42">
    <w:abstractNumId w:val="47"/>
  </w:num>
  <w:num w:numId="43">
    <w:abstractNumId w:val="71"/>
  </w:num>
  <w:num w:numId="44">
    <w:abstractNumId w:val="5"/>
  </w:num>
  <w:num w:numId="45">
    <w:abstractNumId w:val="31"/>
  </w:num>
  <w:num w:numId="46">
    <w:abstractNumId w:val="81"/>
  </w:num>
  <w:num w:numId="47">
    <w:abstractNumId w:val="90"/>
  </w:num>
  <w:num w:numId="48">
    <w:abstractNumId w:val="46"/>
  </w:num>
  <w:num w:numId="49">
    <w:abstractNumId w:val="63"/>
  </w:num>
  <w:num w:numId="50">
    <w:abstractNumId w:val="99"/>
  </w:num>
  <w:num w:numId="51">
    <w:abstractNumId w:val="30"/>
  </w:num>
  <w:num w:numId="52">
    <w:abstractNumId w:val="18"/>
  </w:num>
  <w:num w:numId="53">
    <w:abstractNumId w:val="9"/>
  </w:num>
  <w:num w:numId="54">
    <w:abstractNumId w:val="33"/>
  </w:num>
  <w:num w:numId="55">
    <w:abstractNumId w:val="23"/>
  </w:num>
  <w:num w:numId="56">
    <w:abstractNumId w:val="34"/>
  </w:num>
  <w:num w:numId="57">
    <w:abstractNumId w:val="15"/>
  </w:num>
  <w:num w:numId="58">
    <w:abstractNumId w:val="69"/>
  </w:num>
  <w:num w:numId="59">
    <w:abstractNumId w:val="48"/>
  </w:num>
  <w:num w:numId="60">
    <w:abstractNumId w:val="38"/>
  </w:num>
  <w:num w:numId="61">
    <w:abstractNumId w:val="79"/>
  </w:num>
  <w:num w:numId="62">
    <w:abstractNumId w:val="86"/>
  </w:num>
  <w:num w:numId="63">
    <w:abstractNumId w:val="58"/>
  </w:num>
  <w:num w:numId="64">
    <w:abstractNumId w:val="6"/>
  </w:num>
  <w:num w:numId="65">
    <w:abstractNumId w:val="29"/>
  </w:num>
  <w:num w:numId="66">
    <w:abstractNumId w:val="35"/>
  </w:num>
  <w:num w:numId="67">
    <w:abstractNumId w:val="14"/>
  </w:num>
  <w:num w:numId="68">
    <w:abstractNumId w:val="68"/>
  </w:num>
  <w:num w:numId="69">
    <w:abstractNumId w:val="16"/>
  </w:num>
  <w:num w:numId="70">
    <w:abstractNumId w:val="101"/>
  </w:num>
  <w:num w:numId="71">
    <w:abstractNumId w:val="53"/>
  </w:num>
  <w:num w:numId="72">
    <w:abstractNumId w:val="27"/>
  </w:num>
  <w:num w:numId="73">
    <w:abstractNumId w:val="96"/>
  </w:num>
  <w:num w:numId="74">
    <w:abstractNumId w:val="13"/>
  </w:num>
  <w:num w:numId="75">
    <w:abstractNumId w:val="106"/>
  </w:num>
  <w:num w:numId="76">
    <w:abstractNumId w:val="19"/>
  </w:num>
  <w:num w:numId="77">
    <w:abstractNumId w:val="105"/>
  </w:num>
  <w:num w:numId="78">
    <w:abstractNumId w:val="39"/>
  </w:num>
  <w:num w:numId="79">
    <w:abstractNumId w:val="110"/>
  </w:num>
  <w:num w:numId="80">
    <w:abstractNumId w:val="40"/>
  </w:num>
  <w:num w:numId="81">
    <w:abstractNumId w:val="26"/>
  </w:num>
  <w:num w:numId="82">
    <w:abstractNumId w:val="93"/>
  </w:num>
  <w:num w:numId="83">
    <w:abstractNumId w:val="56"/>
  </w:num>
  <w:num w:numId="84">
    <w:abstractNumId w:val="10"/>
  </w:num>
  <w:num w:numId="85">
    <w:abstractNumId w:val="28"/>
  </w:num>
  <w:num w:numId="86">
    <w:abstractNumId w:val="21"/>
  </w:num>
  <w:num w:numId="87">
    <w:abstractNumId w:val="74"/>
  </w:num>
  <w:num w:numId="88">
    <w:abstractNumId w:val="55"/>
  </w:num>
  <w:num w:numId="89">
    <w:abstractNumId w:val="32"/>
  </w:num>
  <w:num w:numId="90">
    <w:abstractNumId w:val="3"/>
  </w:num>
  <w:num w:numId="91">
    <w:abstractNumId w:val="102"/>
  </w:num>
  <w:num w:numId="92">
    <w:abstractNumId w:val="12"/>
  </w:num>
  <w:num w:numId="93">
    <w:abstractNumId w:val="43"/>
  </w:num>
  <w:num w:numId="94">
    <w:abstractNumId w:val="82"/>
  </w:num>
  <w:num w:numId="95">
    <w:abstractNumId w:val="78"/>
  </w:num>
  <w:num w:numId="96">
    <w:abstractNumId w:val="41"/>
  </w:num>
  <w:num w:numId="97">
    <w:abstractNumId w:val="61"/>
  </w:num>
  <w:num w:numId="98">
    <w:abstractNumId w:val="4"/>
  </w:num>
  <w:num w:numId="99">
    <w:abstractNumId w:val="64"/>
  </w:num>
  <w:num w:numId="100">
    <w:abstractNumId w:val="94"/>
  </w:num>
  <w:num w:numId="101">
    <w:abstractNumId w:val="83"/>
  </w:num>
  <w:num w:numId="102">
    <w:abstractNumId w:val="11"/>
  </w:num>
  <w:num w:numId="103">
    <w:abstractNumId w:val="59"/>
  </w:num>
  <w:num w:numId="104">
    <w:abstractNumId w:val="107"/>
  </w:num>
  <w:num w:numId="105">
    <w:abstractNumId w:val="57"/>
  </w:num>
  <w:num w:numId="106">
    <w:abstractNumId w:val="87"/>
  </w:num>
  <w:num w:numId="107">
    <w:abstractNumId w:val="77"/>
  </w:num>
  <w:num w:numId="108">
    <w:abstractNumId w:val="88"/>
  </w:num>
  <w:num w:numId="10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0"/>
  </w:num>
  <w:num w:numId="11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6"/>
  </w:num>
  <w:num w:numId="12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6EC5"/>
    <w:rsid w:val="00097054"/>
    <w:rsid w:val="000970B7"/>
    <w:rsid w:val="00097124"/>
    <w:rsid w:val="00097AE7"/>
    <w:rsid w:val="000A1906"/>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685"/>
    <w:rsid w:val="00335968"/>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87C2C"/>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EE5"/>
    <w:rsid w:val="00466405"/>
    <w:rsid w:val="00466A54"/>
    <w:rsid w:val="0046756F"/>
    <w:rsid w:val="00467728"/>
    <w:rsid w:val="0046791B"/>
    <w:rsid w:val="00467D01"/>
    <w:rsid w:val="00471968"/>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B8"/>
    <w:rsid w:val="005752E0"/>
    <w:rsid w:val="00575791"/>
    <w:rsid w:val="00576253"/>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3E66"/>
    <w:rsid w:val="005B4CAD"/>
    <w:rsid w:val="005B4CBA"/>
    <w:rsid w:val="005B4E16"/>
    <w:rsid w:val="005B5500"/>
    <w:rsid w:val="005B57ED"/>
    <w:rsid w:val="005B5A86"/>
    <w:rsid w:val="005B5C10"/>
    <w:rsid w:val="005B63EF"/>
    <w:rsid w:val="005B658C"/>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3C3C"/>
    <w:rsid w:val="005F429B"/>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62F"/>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DC"/>
    <w:rsid w:val="00676C50"/>
    <w:rsid w:val="00676D26"/>
    <w:rsid w:val="00676E31"/>
    <w:rsid w:val="00676F77"/>
    <w:rsid w:val="006770B3"/>
    <w:rsid w:val="0067737B"/>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6EC9"/>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1BD"/>
    <w:rsid w:val="006B480D"/>
    <w:rsid w:val="006B5CAE"/>
    <w:rsid w:val="006B5F3E"/>
    <w:rsid w:val="006B672E"/>
    <w:rsid w:val="006B7BC3"/>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4EE"/>
    <w:rsid w:val="0077163E"/>
    <w:rsid w:val="00771817"/>
    <w:rsid w:val="00771D73"/>
    <w:rsid w:val="00772344"/>
    <w:rsid w:val="007725CE"/>
    <w:rsid w:val="00772F95"/>
    <w:rsid w:val="007738BC"/>
    <w:rsid w:val="00773E5D"/>
    <w:rsid w:val="0077462E"/>
    <w:rsid w:val="00775636"/>
    <w:rsid w:val="00775CFE"/>
    <w:rsid w:val="007763FE"/>
    <w:rsid w:val="007765C4"/>
    <w:rsid w:val="00776697"/>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1D37"/>
    <w:rsid w:val="00862116"/>
    <w:rsid w:val="008624EB"/>
    <w:rsid w:val="00864433"/>
    <w:rsid w:val="008646BC"/>
    <w:rsid w:val="00864DCA"/>
    <w:rsid w:val="00865414"/>
    <w:rsid w:val="00865602"/>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4D3F"/>
    <w:rsid w:val="00875348"/>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0B4"/>
    <w:rsid w:val="009718D5"/>
    <w:rsid w:val="009719B7"/>
    <w:rsid w:val="00971D19"/>
    <w:rsid w:val="009722F8"/>
    <w:rsid w:val="00972737"/>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69EC"/>
    <w:rsid w:val="009974B4"/>
    <w:rsid w:val="00997944"/>
    <w:rsid w:val="00997DF4"/>
    <w:rsid w:val="009A0658"/>
    <w:rsid w:val="009A1F8B"/>
    <w:rsid w:val="009A2054"/>
    <w:rsid w:val="009A27FA"/>
    <w:rsid w:val="009A3B71"/>
    <w:rsid w:val="009A4156"/>
    <w:rsid w:val="009A420D"/>
    <w:rsid w:val="009A4965"/>
    <w:rsid w:val="009A5181"/>
    <w:rsid w:val="009A640F"/>
    <w:rsid w:val="009A70F7"/>
    <w:rsid w:val="009A7117"/>
    <w:rsid w:val="009A76D6"/>
    <w:rsid w:val="009A78AB"/>
    <w:rsid w:val="009B046B"/>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066B"/>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61F"/>
    <w:rsid w:val="00A9671A"/>
    <w:rsid w:val="00A9697E"/>
    <w:rsid w:val="00A96997"/>
    <w:rsid w:val="00A96BE9"/>
    <w:rsid w:val="00A96D1C"/>
    <w:rsid w:val="00A97651"/>
    <w:rsid w:val="00AA01F0"/>
    <w:rsid w:val="00AA0981"/>
    <w:rsid w:val="00AA1060"/>
    <w:rsid w:val="00AA3C9F"/>
    <w:rsid w:val="00AA532A"/>
    <w:rsid w:val="00AA5523"/>
    <w:rsid w:val="00AA59C0"/>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E89"/>
    <w:rsid w:val="00B525C0"/>
    <w:rsid w:val="00B525F3"/>
    <w:rsid w:val="00B52BB0"/>
    <w:rsid w:val="00B52C8A"/>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C37"/>
    <w:rsid w:val="00C2412C"/>
    <w:rsid w:val="00C256BE"/>
    <w:rsid w:val="00C2599E"/>
    <w:rsid w:val="00C265FA"/>
    <w:rsid w:val="00C26AFF"/>
    <w:rsid w:val="00C270B2"/>
    <w:rsid w:val="00C276BE"/>
    <w:rsid w:val="00C2776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2E96"/>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726D"/>
    <w:rsid w:val="00DB7A4A"/>
    <w:rsid w:val="00DC033E"/>
    <w:rsid w:val="00DC149F"/>
    <w:rsid w:val="00DC221E"/>
    <w:rsid w:val="00DC2368"/>
    <w:rsid w:val="00DC296E"/>
    <w:rsid w:val="00DC2D9F"/>
    <w:rsid w:val="00DC32AA"/>
    <w:rsid w:val="00DC337F"/>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7D3"/>
    <w:rsid w:val="00E44A18"/>
    <w:rsid w:val="00E45383"/>
    <w:rsid w:val="00E455E2"/>
    <w:rsid w:val="00E459F5"/>
    <w:rsid w:val="00E45F35"/>
    <w:rsid w:val="00E46BBE"/>
    <w:rsid w:val="00E4734A"/>
    <w:rsid w:val="00E47923"/>
    <w:rsid w:val="00E47BCB"/>
    <w:rsid w:val="00E50545"/>
    <w:rsid w:val="00E5084E"/>
    <w:rsid w:val="00E50BC9"/>
    <w:rsid w:val="00E5103B"/>
    <w:rsid w:val="00E51A8F"/>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7279"/>
    <w:rsid w:val="00E8739A"/>
    <w:rsid w:val="00E900CE"/>
    <w:rsid w:val="00E90488"/>
    <w:rsid w:val="00E907BE"/>
    <w:rsid w:val="00E911B7"/>
    <w:rsid w:val="00E91EAE"/>
    <w:rsid w:val="00E92482"/>
    <w:rsid w:val="00E92A2D"/>
    <w:rsid w:val="00E9383A"/>
    <w:rsid w:val="00E93C7D"/>
    <w:rsid w:val="00E94353"/>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ABC"/>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0B0D"/>
    <w:rsid w:val="00F310A0"/>
    <w:rsid w:val="00F316B4"/>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D7E98"/>
    <w:rsid w:val="00FE024C"/>
    <w:rsid w:val="00FE07E4"/>
    <w:rsid w:val="00FE0EAA"/>
    <w:rsid w:val="00FE156B"/>
    <w:rsid w:val="00FE228B"/>
    <w:rsid w:val="00FE2536"/>
    <w:rsid w:val="00FE2865"/>
    <w:rsid w:val="00FE343F"/>
    <w:rsid w:val="00FE3D56"/>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mailto:vo.sep@minv.sk"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915590-E836-4371-8E21-988117CA7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143</Pages>
  <Words>70590</Words>
  <Characters>402368</Characters>
  <Application>Microsoft Office Word</Application>
  <DocSecurity>0</DocSecurity>
  <Lines>3353</Lines>
  <Paragraphs>944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472014</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2017-05-17T13:46:00Z</dcterms:created>
  <dcterms:modified xsi:type="dcterms:W3CDTF">2017-07-17T11:45:00Z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